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AB8AFC" w14:textId="77777777" w:rsidR="00B35D7F" w:rsidRPr="009C0247" w:rsidRDefault="00B35D7F" w:rsidP="00B35D7F">
      <w:pPr>
        <w:jc w:val="center"/>
        <w:rPr>
          <w:rFonts w:cs="Arial"/>
          <w:b/>
          <w:sz w:val="32"/>
          <w:szCs w:val="32"/>
        </w:rPr>
      </w:pPr>
      <w:r w:rsidRPr="009C0247">
        <w:rPr>
          <w:rFonts w:cs="Arial"/>
          <w:b/>
          <w:sz w:val="32"/>
          <w:szCs w:val="32"/>
        </w:rPr>
        <w:t>SMLOUVA O DÍLO</w:t>
      </w:r>
    </w:p>
    <w:p w14:paraId="78FFC6A7" w14:textId="77777777" w:rsidR="00B35D7F" w:rsidRPr="00927933" w:rsidRDefault="00B35D7F" w:rsidP="00B35D7F">
      <w:pPr>
        <w:jc w:val="center"/>
        <w:rPr>
          <w:rFonts w:cs="Arial"/>
          <w:szCs w:val="22"/>
        </w:rPr>
      </w:pPr>
      <w:r w:rsidRPr="00927933">
        <w:rPr>
          <w:rFonts w:cs="Arial"/>
          <w:szCs w:val="22"/>
        </w:rPr>
        <w:t>uzavřená dle ustanovení § 2586 a násl. zákona č. 89/2012 Sb., občanský zákoník</w:t>
      </w:r>
    </w:p>
    <w:p w14:paraId="0774DE19" w14:textId="2D5FE4F7" w:rsidR="00B35D7F" w:rsidRPr="000733DA" w:rsidRDefault="00B35D7F" w:rsidP="00B35D7F">
      <w:pPr>
        <w:spacing w:before="120" w:after="0"/>
        <w:jc w:val="center"/>
        <w:rPr>
          <w:rFonts w:cs="Arial"/>
          <w:bCs/>
          <w:sz w:val="20"/>
        </w:rPr>
      </w:pPr>
      <w:bookmarkStart w:id="0" w:name="_Hlk17975930"/>
      <w:r w:rsidRPr="000733DA">
        <w:rPr>
          <w:rFonts w:cs="Arial"/>
          <w:sz w:val="20"/>
        </w:rPr>
        <w:t>ev. číslo smlouvy</w:t>
      </w:r>
      <w:r w:rsidRPr="000733DA">
        <w:rPr>
          <w:rFonts w:cs="Arial"/>
          <w:b/>
          <w:sz w:val="20"/>
        </w:rPr>
        <w:t xml:space="preserve"> </w:t>
      </w:r>
      <w:r w:rsidR="000733DA" w:rsidRPr="000733DA">
        <w:rPr>
          <w:rFonts w:cs="Arial"/>
          <w:bCs/>
          <w:sz w:val="20"/>
        </w:rPr>
        <w:t>(objednatele)</w:t>
      </w:r>
      <w:r w:rsidRPr="000733DA">
        <w:rPr>
          <w:rFonts w:cs="Arial"/>
          <w:bCs/>
          <w:sz w:val="20"/>
        </w:rPr>
        <w:t>………………………….</w:t>
      </w:r>
    </w:p>
    <w:p w14:paraId="23379413" w14:textId="75354AEB" w:rsidR="00B35D7F" w:rsidRPr="000733DA" w:rsidRDefault="000733DA" w:rsidP="00B35D7F">
      <w:pPr>
        <w:spacing w:after="0"/>
        <w:jc w:val="center"/>
        <w:rPr>
          <w:rFonts w:cs="Arial"/>
          <w:bCs/>
          <w:sz w:val="20"/>
        </w:rPr>
      </w:pPr>
      <w:r>
        <w:rPr>
          <w:rFonts w:cs="Arial"/>
          <w:bCs/>
          <w:sz w:val="20"/>
        </w:rPr>
        <w:t>s</w:t>
      </w:r>
      <w:r w:rsidRPr="000733DA">
        <w:rPr>
          <w:rFonts w:cs="Arial"/>
          <w:bCs/>
          <w:sz w:val="20"/>
        </w:rPr>
        <w:t>ys. číslo zakázky</w:t>
      </w:r>
      <w:r>
        <w:rPr>
          <w:rFonts w:cs="Arial"/>
          <w:bCs/>
          <w:sz w:val="20"/>
        </w:rPr>
        <w:t xml:space="preserve">: </w:t>
      </w:r>
      <w:r w:rsidRPr="000733DA">
        <w:rPr>
          <w:rFonts w:cs="Arial"/>
          <w:bCs/>
          <w:sz w:val="20"/>
        </w:rPr>
        <w:t>P19V00000316</w:t>
      </w:r>
      <w:bookmarkEnd w:id="0"/>
    </w:p>
    <w:p w14:paraId="08B30941" w14:textId="77777777" w:rsidR="000733DA" w:rsidRDefault="000733DA" w:rsidP="00B35D7F">
      <w:pPr>
        <w:spacing w:after="0"/>
        <w:jc w:val="center"/>
        <w:rPr>
          <w:rFonts w:cs="Arial"/>
          <w:b/>
          <w:szCs w:val="22"/>
        </w:rPr>
      </w:pPr>
    </w:p>
    <w:p w14:paraId="26386835" w14:textId="77777777" w:rsidR="00B35D7F" w:rsidRPr="00CF691C" w:rsidRDefault="00B35D7F" w:rsidP="00B35D7F">
      <w:pPr>
        <w:jc w:val="center"/>
        <w:rPr>
          <w:rFonts w:cs="Arial"/>
          <w:b/>
          <w:szCs w:val="22"/>
        </w:rPr>
      </w:pPr>
      <w:r w:rsidRPr="00CF691C">
        <w:rPr>
          <w:rFonts w:cs="Arial"/>
          <w:b/>
          <w:szCs w:val="22"/>
        </w:rPr>
        <w:t>mezi smluvními stranami:</w:t>
      </w:r>
    </w:p>
    <w:tbl>
      <w:tblPr>
        <w:tblW w:w="8825" w:type="dxa"/>
        <w:tblLook w:val="04A0" w:firstRow="1" w:lastRow="0" w:firstColumn="1" w:lastColumn="0" w:noHBand="0" w:noVBand="1"/>
      </w:tblPr>
      <w:tblGrid>
        <w:gridCol w:w="2147"/>
        <w:gridCol w:w="6678"/>
      </w:tblGrid>
      <w:tr w:rsidR="00B35D7F" w:rsidRPr="0040463F" w14:paraId="78D135F9" w14:textId="77777777" w:rsidTr="00CC59F2">
        <w:trPr>
          <w:trHeight w:val="167"/>
        </w:trPr>
        <w:tc>
          <w:tcPr>
            <w:tcW w:w="2147" w:type="dxa"/>
            <w:shd w:val="clear" w:color="auto" w:fill="auto"/>
          </w:tcPr>
          <w:p w14:paraId="5D0281C8" w14:textId="77777777" w:rsidR="00B35D7F" w:rsidRPr="0040463F" w:rsidRDefault="00B35D7F" w:rsidP="00CC59F2">
            <w:pPr>
              <w:spacing w:after="0"/>
              <w:rPr>
                <w:rFonts w:cs="Arial"/>
                <w:b/>
                <w:sz w:val="20"/>
              </w:rPr>
            </w:pPr>
            <w:r w:rsidRPr="0040463F">
              <w:rPr>
                <w:rFonts w:cs="Arial"/>
                <w:b/>
                <w:sz w:val="20"/>
              </w:rPr>
              <w:t>Objednatel:</w:t>
            </w:r>
          </w:p>
        </w:tc>
        <w:tc>
          <w:tcPr>
            <w:tcW w:w="6678" w:type="dxa"/>
            <w:shd w:val="clear" w:color="auto" w:fill="auto"/>
          </w:tcPr>
          <w:p w14:paraId="4439CF44" w14:textId="77777777" w:rsidR="00B35D7F" w:rsidRPr="0040463F" w:rsidRDefault="00B35D7F" w:rsidP="00CC59F2">
            <w:pPr>
              <w:spacing w:after="0"/>
              <w:rPr>
                <w:rFonts w:cs="Arial"/>
                <w:b/>
                <w:sz w:val="20"/>
              </w:rPr>
            </w:pPr>
            <w:r>
              <w:rPr>
                <w:rFonts w:cs="Arial"/>
                <w:b/>
                <w:sz w:val="20"/>
              </w:rPr>
              <w:t>S</w:t>
            </w:r>
            <w:r w:rsidRPr="0040463F">
              <w:rPr>
                <w:rFonts w:cs="Arial"/>
                <w:b/>
                <w:sz w:val="20"/>
              </w:rPr>
              <w:t>tatutární město Děčín</w:t>
            </w:r>
          </w:p>
        </w:tc>
      </w:tr>
      <w:tr w:rsidR="00B35D7F" w:rsidRPr="0040463F" w14:paraId="1AD042B5" w14:textId="77777777" w:rsidTr="00CC59F2">
        <w:trPr>
          <w:trHeight w:val="173"/>
        </w:trPr>
        <w:tc>
          <w:tcPr>
            <w:tcW w:w="2147" w:type="dxa"/>
            <w:shd w:val="clear" w:color="auto" w:fill="auto"/>
          </w:tcPr>
          <w:p w14:paraId="0D107C3C" w14:textId="77777777" w:rsidR="00B35D7F" w:rsidRPr="00976688" w:rsidRDefault="00B35D7F" w:rsidP="00CC59F2">
            <w:pPr>
              <w:spacing w:after="0"/>
              <w:rPr>
                <w:rFonts w:cs="Arial"/>
                <w:b/>
                <w:szCs w:val="22"/>
              </w:rPr>
            </w:pPr>
            <w:r w:rsidRPr="00976688">
              <w:rPr>
                <w:rFonts w:cs="Arial"/>
                <w:szCs w:val="22"/>
              </w:rPr>
              <w:t xml:space="preserve">Sídlo: </w:t>
            </w:r>
          </w:p>
        </w:tc>
        <w:tc>
          <w:tcPr>
            <w:tcW w:w="6678" w:type="dxa"/>
            <w:shd w:val="clear" w:color="auto" w:fill="auto"/>
          </w:tcPr>
          <w:p w14:paraId="4C7AB721" w14:textId="77777777" w:rsidR="00B35D7F" w:rsidRPr="00976688" w:rsidRDefault="00B35D7F" w:rsidP="00CC59F2">
            <w:pPr>
              <w:spacing w:after="0"/>
              <w:jc w:val="both"/>
              <w:rPr>
                <w:rFonts w:cs="Arial"/>
                <w:szCs w:val="22"/>
              </w:rPr>
            </w:pPr>
            <w:r w:rsidRPr="00976688">
              <w:rPr>
                <w:rFonts w:cs="Arial"/>
                <w:szCs w:val="22"/>
              </w:rPr>
              <w:t>Magistrát města Děčín, Mírové nám.1175/5, 405 38 Děčín IV</w:t>
            </w:r>
          </w:p>
        </w:tc>
      </w:tr>
      <w:tr w:rsidR="00B35D7F" w:rsidRPr="0040463F" w14:paraId="2EEB0297" w14:textId="77777777" w:rsidTr="00CC59F2">
        <w:trPr>
          <w:trHeight w:val="167"/>
        </w:trPr>
        <w:tc>
          <w:tcPr>
            <w:tcW w:w="2147" w:type="dxa"/>
            <w:shd w:val="clear" w:color="auto" w:fill="auto"/>
          </w:tcPr>
          <w:p w14:paraId="429BEBCD" w14:textId="77777777" w:rsidR="00B35D7F" w:rsidRPr="00976688" w:rsidRDefault="00B35D7F" w:rsidP="00A65EA3">
            <w:pPr>
              <w:spacing w:after="0"/>
              <w:ind w:right="-195"/>
              <w:rPr>
                <w:rFonts w:cs="Arial"/>
                <w:b/>
                <w:szCs w:val="22"/>
              </w:rPr>
            </w:pPr>
            <w:r w:rsidRPr="00976688">
              <w:rPr>
                <w:rFonts w:cs="Arial"/>
                <w:szCs w:val="22"/>
              </w:rPr>
              <w:t>Statutární zástupce:</w:t>
            </w:r>
          </w:p>
        </w:tc>
        <w:tc>
          <w:tcPr>
            <w:tcW w:w="6678" w:type="dxa"/>
            <w:shd w:val="clear" w:color="auto" w:fill="auto"/>
          </w:tcPr>
          <w:p w14:paraId="72B1ED56" w14:textId="19AF6441" w:rsidR="00B35D7F" w:rsidRPr="00976688" w:rsidRDefault="00EF23E5" w:rsidP="00CC59F2">
            <w:pPr>
              <w:spacing w:after="0"/>
              <w:rPr>
                <w:rFonts w:cs="Arial"/>
                <w:szCs w:val="22"/>
              </w:rPr>
            </w:pPr>
            <w:r>
              <w:rPr>
                <w:rFonts w:cs="Arial"/>
                <w:szCs w:val="22"/>
              </w:rPr>
              <w:t>Jaroslav Hrouda</w:t>
            </w:r>
            <w:r w:rsidR="00B35D7F" w:rsidRPr="00976688">
              <w:rPr>
                <w:rFonts w:cs="Arial"/>
                <w:szCs w:val="22"/>
              </w:rPr>
              <w:t>, primátor města</w:t>
            </w:r>
          </w:p>
        </w:tc>
      </w:tr>
      <w:tr w:rsidR="00B35D7F" w:rsidRPr="0040463F" w14:paraId="3CAB5458" w14:textId="77777777" w:rsidTr="00CC59F2">
        <w:trPr>
          <w:trHeight w:val="167"/>
        </w:trPr>
        <w:tc>
          <w:tcPr>
            <w:tcW w:w="2147" w:type="dxa"/>
            <w:shd w:val="clear" w:color="auto" w:fill="auto"/>
          </w:tcPr>
          <w:p w14:paraId="08CF288F" w14:textId="77777777" w:rsidR="00B35D7F" w:rsidRPr="00976688" w:rsidRDefault="00B35D7F" w:rsidP="00CC59F2">
            <w:pPr>
              <w:spacing w:after="0"/>
              <w:rPr>
                <w:rFonts w:cs="Arial"/>
                <w:b/>
                <w:szCs w:val="22"/>
              </w:rPr>
            </w:pPr>
            <w:r w:rsidRPr="00976688">
              <w:rPr>
                <w:rFonts w:cs="Arial"/>
                <w:szCs w:val="22"/>
              </w:rPr>
              <w:t>IČO:</w:t>
            </w:r>
          </w:p>
        </w:tc>
        <w:tc>
          <w:tcPr>
            <w:tcW w:w="6678" w:type="dxa"/>
            <w:shd w:val="clear" w:color="auto" w:fill="auto"/>
          </w:tcPr>
          <w:p w14:paraId="0E53B74A" w14:textId="77777777" w:rsidR="00B35D7F" w:rsidRPr="00976688" w:rsidRDefault="00B35D7F" w:rsidP="00CC59F2">
            <w:pPr>
              <w:spacing w:after="0"/>
              <w:rPr>
                <w:rFonts w:cs="Arial"/>
                <w:b/>
                <w:szCs w:val="22"/>
              </w:rPr>
            </w:pPr>
            <w:r w:rsidRPr="00976688">
              <w:rPr>
                <w:rFonts w:cs="Arial"/>
                <w:szCs w:val="22"/>
              </w:rPr>
              <w:t>00261238</w:t>
            </w:r>
          </w:p>
        </w:tc>
      </w:tr>
      <w:tr w:rsidR="00B35D7F" w:rsidRPr="0040463F" w14:paraId="62281EF3" w14:textId="77777777" w:rsidTr="00CC59F2">
        <w:trPr>
          <w:trHeight w:val="173"/>
        </w:trPr>
        <w:tc>
          <w:tcPr>
            <w:tcW w:w="2147" w:type="dxa"/>
            <w:shd w:val="clear" w:color="auto" w:fill="auto"/>
          </w:tcPr>
          <w:p w14:paraId="13CF923B" w14:textId="77777777" w:rsidR="00B35D7F" w:rsidRPr="00976688" w:rsidRDefault="00B35D7F" w:rsidP="00CC59F2">
            <w:pPr>
              <w:spacing w:after="0"/>
              <w:rPr>
                <w:rFonts w:cs="Arial"/>
                <w:b/>
                <w:szCs w:val="22"/>
              </w:rPr>
            </w:pPr>
            <w:r w:rsidRPr="00976688">
              <w:rPr>
                <w:rFonts w:cs="Arial"/>
                <w:szCs w:val="22"/>
              </w:rPr>
              <w:t>DIČ:</w:t>
            </w:r>
          </w:p>
        </w:tc>
        <w:tc>
          <w:tcPr>
            <w:tcW w:w="6678" w:type="dxa"/>
            <w:shd w:val="clear" w:color="auto" w:fill="auto"/>
          </w:tcPr>
          <w:p w14:paraId="1D29A83E" w14:textId="77777777" w:rsidR="00B35D7F" w:rsidRPr="00976688" w:rsidRDefault="00B35D7F" w:rsidP="00CC59F2">
            <w:pPr>
              <w:spacing w:after="0"/>
              <w:rPr>
                <w:rFonts w:cs="Arial"/>
                <w:b/>
                <w:szCs w:val="22"/>
              </w:rPr>
            </w:pPr>
            <w:r w:rsidRPr="00976688">
              <w:rPr>
                <w:rFonts w:cs="Arial"/>
                <w:szCs w:val="22"/>
              </w:rPr>
              <w:t>CZ00261238</w:t>
            </w:r>
          </w:p>
        </w:tc>
      </w:tr>
      <w:tr w:rsidR="00B35D7F" w:rsidRPr="0040463F" w14:paraId="41E9AD1F" w14:textId="77777777" w:rsidTr="00CC59F2">
        <w:trPr>
          <w:trHeight w:val="167"/>
        </w:trPr>
        <w:tc>
          <w:tcPr>
            <w:tcW w:w="2147" w:type="dxa"/>
            <w:shd w:val="clear" w:color="auto" w:fill="auto"/>
          </w:tcPr>
          <w:p w14:paraId="3838349B" w14:textId="77777777" w:rsidR="00B35D7F" w:rsidRPr="00976688" w:rsidRDefault="00B35D7F" w:rsidP="00CC59F2">
            <w:pPr>
              <w:spacing w:after="0"/>
              <w:rPr>
                <w:rFonts w:cs="Arial"/>
                <w:b/>
                <w:szCs w:val="22"/>
              </w:rPr>
            </w:pPr>
            <w:r w:rsidRPr="00976688">
              <w:rPr>
                <w:rFonts w:cs="Arial"/>
                <w:szCs w:val="22"/>
              </w:rPr>
              <w:t>Bankovní spojení:</w:t>
            </w:r>
          </w:p>
        </w:tc>
        <w:tc>
          <w:tcPr>
            <w:tcW w:w="6678" w:type="dxa"/>
            <w:shd w:val="clear" w:color="auto" w:fill="auto"/>
          </w:tcPr>
          <w:p w14:paraId="5F470077" w14:textId="77777777" w:rsidR="00B35D7F" w:rsidRPr="00976688" w:rsidRDefault="00B35D7F" w:rsidP="00CC59F2">
            <w:pPr>
              <w:spacing w:after="0"/>
              <w:rPr>
                <w:rFonts w:cs="Arial"/>
                <w:b/>
                <w:szCs w:val="22"/>
              </w:rPr>
            </w:pPr>
            <w:r w:rsidRPr="00976688">
              <w:rPr>
                <w:rFonts w:cs="Arial"/>
                <w:szCs w:val="22"/>
              </w:rPr>
              <w:t>Česká spořitelna Praha</w:t>
            </w:r>
          </w:p>
        </w:tc>
      </w:tr>
      <w:tr w:rsidR="00B35D7F" w:rsidRPr="0040463F" w14:paraId="7E9991AD" w14:textId="77777777" w:rsidTr="00CC59F2">
        <w:trPr>
          <w:trHeight w:val="167"/>
        </w:trPr>
        <w:tc>
          <w:tcPr>
            <w:tcW w:w="2147" w:type="dxa"/>
            <w:shd w:val="clear" w:color="auto" w:fill="auto"/>
          </w:tcPr>
          <w:p w14:paraId="3CA35A93" w14:textId="77777777" w:rsidR="00B35D7F" w:rsidRPr="00976688" w:rsidRDefault="00B35D7F" w:rsidP="00CC59F2">
            <w:pPr>
              <w:spacing w:after="0"/>
              <w:rPr>
                <w:rFonts w:cs="Arial"/>
                <w:b/>
                <w:szCs w:val="22"/>
              </w:rPr>
            </w:pPr>
            <w:r w:rsidRPr="00976688">
              <w:rPr>
                <w:rFonts w:cs="Arial"/>
                <w:szCs w:val="22"/>
              </w:rPr>
              <w:t>Číslo účtu:</w:t>
            </w:r>
          </w:p>
        </w:tc>
        <w:tc>
          <w:tcPr>
            <w:tcW w:w="6678" w:type="dxa"/>
            <w:shd w:val="clear" w:color="auto" w:fill="auto"/>
          </w:tcPr>
          <w:p w14:paraId="61D68AD9" w14:textId="5D26E3A6" w:rsidR="00B35D7F" w:rsidRPr="00976688" w:rsidRDefault="003B4BCC" w:rsidP="00CC59F2">
            <w:pPr>
              <w:spacing w:after="0"/>
              <w:rPr>
                <w:rFonts w:cs="Arial"/>
                <w:szCs w:val="22"/>
              </w:rPr>
            </w:pPr>
            <w:r>
              <w:rPr>
                <w:rFonts w:cs="Arial"/>
                <w:szCs w:val="22"/>
              </w:rPr>
              <w:t>4169292</w:t>
            </w:r>
            <w:r w:rsidR="00B35D7F" w:rsidRPr="00976688">
              <w:rPr>
                <w:rFonts w:cs="Arial"/>
                <w:szCs w:val="22"/>
              </w:rPr>
              <w:t>/0800</w:t>
            </w:r>
          </w:p>
        </w:tc>
      </w:tr>
    </w:tbl>
    <w:p w14:paraId="64769ACC" w14:textId="77777777" w:rsidR="00B35D7F" w:rsidRPr="0040463F" w:rsidRDefault="00B35D7F" w:rsidP="00B35D7F">
      <w:pPr>
        <w:spacing w:before="120"/>
        <w:jc w:val="both"/>
        <w:rPr>
          <w:rFonts w:cs="Arial"/>
          <w:b/>
          <w:sz w:val="20"/>
        </w:rPr>
      </w:pPr>
      <w:r w:rsidRPr="0040463F">
        <w:rPr>
          <w:rFonts w:cs="Arial"/>
          <w:sz w:val="20"/>
        </w:rPr>
        <w:t xml:space="preserve">v dalším textu smlouvy uváděna rovněž jako </w:t>
      </w:r>
      <w:r w:rsidRPr="0040463F">
        <w:rPr>
          <w:rFonts w:cs="Arial"/>
          <w:b/>
          <w:sz w:val="20"/>
        </w:rPr>
        <w:t>„objednatel“</w:t>
      </w:r>
    </w:p>
    <w:p w14:paraId="351D752D" w14:textId="77777777" w:rsidR="00B35D7F" w:rsidRPr="0040463F" w:rsidRDefault="00B35D7F" w:rsidP="00B35D7F">
      <w:pPr>
        <w:rPr>
          <w:rFonts w:cs="Arial"/>
          <w:sz w:val="20"/>
        </w:rPr>
      </w:pPr>
      <w:r w:rsidRPr="0040463F">
        <w:rPr>
          <w:rFonts w:cs="Arial"/>
          <w:sz w:val="20"/>
        </w:rPr>
        <w:t>a</w:t>
      </w:r>
    </w:p>
    <w:tbl>
      <w:tblPr>
        <w:tblW w:w="9215" w:type="dxa"/>
        <w:tblLook w:val="04A0" w:firstRow="1" w:lastRow="0" w:firstColumn="1" w:lastColumn="0" w:noHBand="0" w:noVBand="1"/>
      </w:tblPr>
      <w:tblGrid>
        <w:gridCol w:w="2244"/>
        <w:gridCol w:w="6971"/>
      </w:tblGrid>
      <w:tr w:rsidR="00B35D7F" w:rsidRPr="00ED0DE5" w14:paraId="22D80835" w14:textId="77777777" w:rsidTr="00CC59F2">
        <w:trPr>
          <w:trHeight w:val="245"/>
        </w:trPr>
        <w:tc>
          <w:tcPr>
            <w:tcW w:w="2244" w:type="dxa"/>
            <w:shd w:val="clear" w:color="auto" w:fill="auto"/>
          </w:tcPr>
          <w:p w14:paraId="46251CDC" w14:textId="77777777" w:rsidR="00B35D7F" w:rsidRPr="00ED0DE5" w:rsidRDefault="00B35D7F" w:rsidP="00CC59F2">
            <w:pPr>
              <w:spacing w:after="0"/>
              <w:rPr>
                <w:rFonts w:cs="Arial"/>
                <w:szCs w:val="22"/>
              </w:rPr>
            </w:pPr>
            <w:r w:rsidRPr="00ED0DE5">
              <w:rPr>
                <w:rFonts w:cs="Arial"/>
                <w:b/>
                <w:szCs w:val="22"/>
              </w:rPr>
              <w:t>Zhotovitel:</w:t>
            </w:r>
          </w:p>
        </w:tc>
        <w:tc>
          <w:tcPr>
            <w:tcW w:w="6971" w:type="dxa"/>
            <w:shd w:val="clear" w:color="auto" w:fill="auto"/>
          </w:tcPr>
          <w:sdt>
            <w:sdtPr>
              <w:rPr>
                <w:rFonts w:cs="Arial"/>
                <w:szCs w:val="22"/>
              </w:rPr>
              <w:id w:val="-105575860"/>
              <w:placeholder>
                <w:docPart w:val="DefaultPlaceholder_-1854013440"/>
              </w:placeholder>
            </w:sdtPr>
            <w:sdtEndPr/>
            <w:sdtContent>
              <w:p w14:paraId="18D0F1C6" w14:textId="095D5021" w:rsidR="00B35D7F" w:rsidRPr="00D41A84" w:rsidRDefault="00B35D7F" w:rsidP="00CC59F2">
                <w:pPr>
                  <w:spacing w:after="0"/>
                  <w:rPr>
                    <w:rFonts w:cs="Arial"/>
                    <w:szCs w:val="22"/>
                  </w:rPr>
                </w:pPr>
                <w:r w:rsidRPr="00D41A84">
                  <w:rPr>
                    <w:rFonts w:cs="Arial"/>
                    <w:szCs w:val="22"/>
                  </w:rPr>
                  <w:t>…………………………</w:t>
                </w:r>
              </w:p>
            </w:sdtContent>
          </w:sdt>
        </w:tc>
      </w:tr>
      <w:tr w:rsidR="00B35D7F" w:rsidRPr="00ED0DE5" w14:paraId="366654DC" w14:textId="77777777" w:rsidTr="00CC59F2">
        <w:trPr>
          <w:trHeight w:val="245"/>
        </w:trPr>
        <w:tc>
          <w:tcPr>
            <w:tcW w:w="2244" w:type="dxa"/>
            <w:shd w:val="clear" w:color="auto" w:fill="auto"/>
          </w:tcPr>
          <w:p w14:paraId="54BF9379" w14:textId="77777777" w:rsidR="00B35D7F" w:rsidRPr="00ED0DE5" w:rsidRDefault="00B35D7F" w:rsidP="00CC59F2">
            <w:pPr>
              <w:spacing w:after="0"/>
              <w:rPr>
                <w:rFonts w:cs="Arial"/>
                <w:szCs w:val="22"/>
              </w:rPr>
            </w:pPr>
            <w:r w:rsidRPr="00ED0DE5">
              <w:rPr>
                <w:rFonts w:cs="Arial"/>
                <w:szCs w:val="22"/>
              </w:rPr>
              <w:t>Sídlo:</w:t>
            </w:r>
          </w:p>
        </w:tc>
        <w:tc>
          <w:tcPr>
            <w:tcW w:w="6971" w:type="dxa"/>
            <w:shd w:val="clear" w:color="auto" w:fill="auto"/>
          </w:tcPr>
          <w:sdt>
            <w:sdtPr>
              <w:rPr>
                <w:rFonts w:cs="Arial"/>
                <w:szCs w:val="22"/>
              </w:rPr>
              <w:id w:val="789094089"/>
              <w:placeholder>
                <w:docPart w:val="DefaultPlaceholder_-1854013440"/>
              </w:placeholder>
            </w:sdtPr>
            <w:sdtEndPr/>
            <w:sdtContent>
              <w:bookmarkStart w:id="1" w:name="_GoBack" w:displacedByCustomXml="prev"/>
              <w:p w14:paraId="548967F7" w14:textId="6DD8215A" w:rsidR="00B35D7F" w:rsidRPr="00D41A84" w:rsidRDefault="00B35D7F" w:rsidP="00CC59F2">
                <w:pPr>
                  <w:spacing w:after="0"/>
                  <w:rPr>
                    <w:rFonts w:cs="Arial"/>
                    <w:szCs w:val="22"/>
                  </w:rPr>
                </w:pPr>
                <w:r w:rsidRPr="00D41A84">
                  <w:rPr>
                    <w:rFonts w:cs="Arial"/>
                    <w:szCs w:val="22"/>
                  </w:rPr>
                  <w:t>…………………………</w:t>
                </w:r>
              </w:p>
              <w:bookmarkEnd w:id="1" w:displacedByCustomXml="next"/>
            </w:sdtContent>
          </w:sdt>
        </w:tc>
      </w:tr>
      <w:tr w:rsidR="00B35D7F" w:rsidRPr="00ED0DE5" w14:paraId="141817B5" w14:textId="77777777" w:rsidTr="00CC59F2">
        <w:trPr>
          <w:trHeight w:val="253"/>
        </w:trPr>
        <w:tc>
          <w:tcPr>
            <w:tcW w:w="2244" w:type="dxa"/>
            <w:shd w:val="clear" w:color="auto" w:fill="auto"/>
          </w:tcPr>
          <w:p w14:paraId="0ED24581" w14:textId="77777777" w:rsidR="00B35D7F" w:rsidRPr="00ED0DE5" w:rsidRDefault="00B35D7F" w:rsidP="00CC59F2">
            <w:pPr>
              <w:spacing w:after="0"/>
              <w:rPr>
                <w:rFonts w:cs="Arial"/>
                <w:szCs w:val="22"/>
              </w:rPr>
            </w:pPr>
            <w:r w:rsidRPr="00ED0DE5">
              <w:rPr>
                <w:rFonts w:cs="Arial"/>
                <w:szCs w:val="22"/>
              </w:rPr>
              <w:t>Statutární zástupce:</w:t>
            </w:r>
          </w:p>
        </w:tc>
        <w:tc>
          <w:tcPr>
            <w:tcW w:w="6971" w:type="dxa"/>
            <w:shd w:val="clear" w:color="auto" w:fill="auto"/>
          </w:tcPr>
          <w:sdt>
            <w:sdtPr>
              <w:rPr>
                <w:rFonts w:cs="Arial"/>
                <w:szCs w:val="22"/>
              </w:rPr>
              <w:id w:val="-1121761111"/>
              <w:placeholder>
                <w:docPart w:val="DefaultPlaceholder_-1854013440"/>
              </w:placeholder>
            </w:sdtPr>
            <w:sdtEndPr/>
            <w:sdtContent>
              <w:p w14:paraId="33C12794" w14:textId="7897472A" w:rsidR="00B35D7F" w:rsidRPr="00D41A84" w:rsidRDefault="00B35D7F" w:rsidP="00CC59F2">
                <w:pPr>
                  <w:spacing w:after="0"/>
                  <w:rPr>
                    <w:rFonts w:cs="Arial"/>
                    <w:szCs w:val="22"/>
                  </w:rPr>
                </w:pPr>
                <w:r w:rsidRPr="00D41A84">
                  <w:rPr>
                    <w:rFonts w:cs="Arial"/>
                    <w:szCs w:val="22"/>
                  </w:rPr>
                  <w:t>…………………………</w:t>
                </w:r>
              </w:p>
            </w:sdtContent>
          </w:sdt>
        </w:tc>
      </w:tr>
      <w:tr w:rsidR="00B35D7F" w:rsidRPr="00ED0DE5" w14:paraId="7BEBD7FB" w14:textId="77777777" w:rsidTr="00CC59F2">
        <w:trPr>
          <w:trHeight w:val="245"/>
        </w:trPr>
        <w:tc>
          <w:tcPr>
            <w:tcW w:w="2244" w:type="dxa"/>
            <w:shd w:val="clear" w:color="auto" w:fill="auto"/>
          </w:tcPr>
          <w:p w14:paraId="7B524468" w14:textId="77777777" w:rsidR="00B35D7F" w:rsidRPr="00ED0DE5" w:rsidRDefault="00B35D7F" w:rsidP="00CC59F2">
            <w:pPr>
              <w:spacing w:after="0"/>
              <w:rPr>
                <w:rFonts w:cs="Arial"/>
                <w:szCs w:val="22"/>
              </w:rPr>
            </w:pPr>
            <w:r w:rsidRPr="00ED0DE5">
              <w:rPr>
                <w:rFonts w:cs="Arial"/>
                <w:szCs w:val="22"/>
              </w:rPr>
              <w:t>IČO:</w:t>
            </w:r>
          </w:p>
        </w:tc>
        <w:tc>
          <w:tcPr>
            <w:tcW w:w="6971" w:type="dxa"/>
            <w:shd w:val="clear" w:color="auto" w:fill="auto"/>
          </w:tcPr>
          <w:sdt>
            <w:sdtPr>
              <w:rPr>
                <w:rFonts w:cs="Arial"/>
                <w:szCs w:val="22"/>
              </w:rPr>
              <w:id w:val="1169446909"/>
              <w:placeholder>
                <w:docPart w:val="DefaultPlaceholder_-1854013440"/>
              </w:placeholder>
            </w:sdtPr>
            <w:sdtEndPr/>
            <w:sdtContent>
              <w:p w14:paraId="1E1738D4" w14:textId="004CF186" w:rsidR="00B35D7F" w:rsidRPr="00D41A84" w:rsidRDefault="00B35D7F" w:rsidP="00CC59F2">
                <w:pPr>
                  <w:spacing w:after="0"/>
                  <w:rPr>
                    <w:rFonts w:cs="Arial"/>
                    <w:szCs w:val="22"/>
                  </w:rPr>
                </w:pPr>
                <w:r w:rsidRPr="00D41A84">
                  <w:rPr>
                    <w:rFonts w:cs="Arial"/>
                    <w:szCs w:val="22"/>
                  </w:rPr>
                  <w:t>…………………………</w:t>
                </w:r>
              </w:p>
            </w:sdtContent>
          </w:sdt>
        </w:tc>
      </w:tr>
      <w:tr w:rsidR="00B35D7F" w:rsidRPr="00ED0DE5" w14:paraId="0659D215" w14:textId="77777777" w:rsidTr="00CC59F2">
        <w:trPr>
          <w:trHeight w:val="245"/>
        </w:trPr>
        <w:tc>
          <w:tcPr>
            <w:tcW w:w="2244" w:type="dxa"/>
            <w:shd w:val="clear" w:color="auto" w:fill="auto"/>
          </w:tcPr>
          <w:p w14:paraId="21C9B684" w14:textId="77777777" w:rsidR="00B35D7F" w:rsidRPr="00ED0DE5" w:rsidRDefault="00B35D7F" w:rsidP="00CC59F2">
            <w:pPr>
              <w:spacing w:after="0"/>
              <w:rPr>
                <w:rFonts w:cs="Arial"/>
                <w:szCs w:val="22"/>
              </w:rPr>
            </w:pPr>
            <w:r w:rsidRPr="00ED0DE5">
              <w:rPr>
                <w:rFonts w:cs="Arial"/>
                <w:szCs w:val="22"/>
              </w:rPr>
              <w:t>DIČ:</w:t>
            </w:r>
          </w:p>
        </w:tc>
        <w:tc>
          <w:tcPr>
            <w:tcW w:w="6971" w:type="dxa"/>
            <w:shd w:val="clear" w:color="auto" w:fill="auto"/>
          </w:tcPr>
          <w:sdt>
            <w:sdtPr>
              <w:rPr>
                <w:rFonts w:cs="Arial"/>
                <w:szCs w:val="22"/>
              </w:rPr>
              <w:id w:val="-1942745847"/>
              <w:placeholder>
                <w:docPart w:val="DefaultPlaceholder_-1854013440"/>
              </w:placeholder>
            </w:sdtPr>
            <w:sdtEndPr/>
            <w:sdtContent>
              <w:p w14:paraId="526BA305" w14:textId="0043DA4E" w:rsidR="00B35D7F" w:rsidRPr="00D41A84" w:rsidRDefault="00B35D7F" w:rsidP="00CC59F2">
                <w:pPr>
                  <w:spacing w:after="0"/>
                  <w:rPr>
                    <w:rFonts w:cs="Arial"/>
                    <w:szCs w:val="22"/>
                  </w:rPr>
                </w:pPr>
                <w:r w:rsidRPr="00D41A84">
                  <w:rPr>
                    <w:rFonts w:cs="Arial"/>
                    <w:szCs w:val="22"/>
                  </w:rPr>
                  <w:t>…………………………</w:t>
                </w:r>
              </w:p>
            </w:sdtContent>
          </w:sdt>
        </w:tc>
      </w:tr>
      <w:tr w:rsidR="00B35D7F" w:rsidRPr="00ED0DE5" w14:paraId="3A1382BC" w14:textId="77777777" w:rsidTr="00CC59F2">
        <w:trPr>
          <w:trHeight w:val="253"/>
        </w:trPr>
        <w:tc>
          <w:tcPr>
            <w:tcW w:w="2244" w:type="dxa"/>
            <w:shd w:val="clear" w:color="auto" w:fill="auto"/>
          </w:tcPr>
          <w:p w14:paraId="3EDD2C3F" w14:textId="77777777" w:rsidR="00B35D7F" w:rsidRPr="00ED0DE5" w:rsidRDefault="00B35D7F" w:rsidP="00CC59F2">
            <w:pPr>
              <w:spacing w:after="0"/>
              <w:rPr>
                <w:rFonts w:cs="Arial"/>
                <w:szCs w:val="22"/>
              </w:rPr>
            </w:pPr>
            <w:r w:rsidRPr="00ED0DE5">
              <w:rPr>
                <w:rFonts w:cs="Arial"/>
                <w:szCs w:val="22"/>
              </w:rPr>
              <w:t>Bankovní spojení:</w:t>
            </w:r>
          </w:p>
        </w:tc>
        <w:tc>
          <w:tcPr>
            <w:tcW w:w="6971" w:type="dxa"/>
            <w:shd w:val="clear" w:color="auto" w:fill="auto"/>
          </w:tcPr>
          <w:sdt>
            <w:sdtPr>
              <w:rPr>
                <w:rFonts w:cs="Arial"/>
                <w:szCs w:val="22"/>
              </w:rPr>
              <w:id w:val="170458379"/>
              <w:placeholder>
                <w:docPart w:val="DefaultPlaceholder_-1854013440"/>
              </w:placeholder>
            </w:sdtPr>
            <w:sdtEndPr/>
            <w:sdtContent>
              <w:p w14:paraId="45F744B4" w14:textId="04106C39" w:rsidR="00B35D7F" w:rsidRPr="00D41A84" w:rsidRDefault="00B35D7F" w:rsidP="00CC59F2">
                <w:pPr>
                  <w:spacing w:after="0"/>
                  <w:rPr>
                    <w:rFonts w:cs="Arial"/>
                    <w:szCs w:val="22"/>
                  </w:rPr>
                </w:pPr>
                <w:r w:rsidRPr="00D41A84">
                  <w:rPr>
                    <w:rFonts w:cs="Arial"/>
                    <w:szCs w:val="22"/>
                  </w:rPr>
                  <w:t>…………………………</w:t>
                </w:r>
              </w:p>
            </w:sdtContent>
          </w:sdt>
        </w:tc>
      </w:tr>
      <w:tr w:rsidR="00B35D7F" w:rsidRPr="00ED0DE5" w14:paraId="2DF32B97" w14:textId="77777777" w:rsidTr="00CC59F2">
        <w:trPr>
          <w:trHeight w:val="245"/>
        </w:trPr>
        <w:tc>
          <w:tcPr>
            <w:tcW w:w="2244" w:type="dxa"/>
            <w:shd w:val="clear" w:color="auto" w:fill="auto"/>
          </w:tcPr>
          <w:p w14:paraId="198B3BDE" w14:textId="77777777" w:rsidR="00B35D7F" w:rsidRPr="00ED0DE5" w:rsidRDefault="00B35D7F" w:rsidP="00CC59F2">
            <w:pPr>
              <w:spacing w:after="0"/>
              <w:rPr>
                <w:rFonts w:cs="Arial"/>
                <w:szCs w:val="22"/>
              </w:rPr>
            </w:pPr>
            <w:r w:rsidRPr="00ED0DE5">
              <w:rPr>
                <w:rFonts w:cs="Arial"/>
                <w:szCs w:val="22"/>
              </w:rPr>
              <w:t>Číslo účtu:</w:t>
            </w:r>
          </w:p>
        </w:tc>
        <w:sdt>
          <w:sdtPr>
            <w:rPr>
              <w:rFonts w:cs="Arial"/>
              <w:szCs w:val="22"/>
            </w:rPr>
            <w:id w:val="-1246410633"/>
            <w:placeholder>
              <w:docPart w:val="DefaultPlaceholder_-1854013440"/>
            </w:placeholder>
          </w:sdtPr>
          <w:sdtEndPr/>
          <w:sdtContent>
            <w:tc>
              <w:tcPr>
                <w:tcW w:w="6971" w:type="dxa"/>
                <w:shd w:val="clear" w:color="auto" w:fill="auto"/>
              </w:tcPr>
              <w:p w14:paraId="0D8477C3" w14:textId="5F9E66D0" w:rsidR="00B35D7F" w:rsidRPr="00D41A84" w:rsidRDefault="00B35D7F" w:rsidP="00CC59F2">
                <w:pPr>
                  <w:spacing w:after="0"/>
                  <w:rPr>
                    <w:rFonts w:cs="Arial"/>
                    <w:szCs w:val="22"/>
                  </w:rPr>
                </w:pPr>
                <w:r w:rsidRPr="00D41A84">
                  <w:rPr>
                    <w:rFonts w:cs="Arial"/>
                    <w:szCs w:val="22"/>
                  </w:rPr>
                  <w:t>…………………………</w:t>
                </w:r>
              </w:p>
            </w:tc>
          </w:sdtContent>
        </w:sdt>
      </w:tr>
    </w:tbl>
    <w:p w14:paraId="64DBF8B9" w14:textId="77777777" w:rsidR="00B35D7F" w:rsidRPr="00ED0DE5" w:rsidRDefault="00B35D7F" w:rsidP="00B35D7F">
      <w:pPr>
        <w:spacing w:before="120"/>
        <w:jc w:val="both"/>
        <w:rPr>
          <w:rFonts w:cs="Arial"/>
          <w:szCs w:val="22"/>
        </w:rPr>
      </w:pPr>
      <w:r w:rsidRPr="00ED0DE5">
        <w:rPr>
          <w:rFonts w:cs="Arial"/>
          <w:szCs w:val="22"/>
        </w:rPr>
        <w:t xml:space="preserve">v dalším textu smlouvy uváděna rovněž jako </w:t>
      </w:r>
      <w:r w:rsidRPr="00ED0DE5">
        <w:rPr>
          <w:rFonts w:cs="Arial"/>
          <w:b/>
          <w:szCs w:val="22"/>
        </w:rPr>
        <w:t>„zhotovitel“</w:t>
      </w:r>
      <w:r w:rsidRPr="00ED0DE5">
        <w:rPr>
          <w:rFonts w:cs="Arial"/>
          <w:szCs w:val="22"/>
        </w:rPr>
        <w:t xml:space="preserve">, společně s objednatelem dále jen </w:t>
      </w:r>
      <w:r w:rsidRPr="00ED0DE5">
        <w:rPr>
          <w:rFonts w:cs="Arial"/>
          <w:b/>
          <w:szCs w:val="22"/>
        </w:rPr>
        <w:t>„smluvní strany“</w:t>
      </w:r>
    </w:p>
    <w:p w14:paraId="194EE439" w14:textId="77777777" w:rsidR="00C85170" w:rsidRPr="00C85170" w:rsidRDefault="00C85170" w:rsidP="00C80229">
      <w:pPr>
        <w:pStyle w:val="Odstavecseseznamem"/>
        <w:numPr>
          <w:ilvl w:val="0"/>
          <w:numId w:val="26"/>
        </w:numPr>
        <w:spacing w:after="0"/>
        <w:ind w:left="714" w:hanging="357"/>
        <w:jc w:val="center"/>
        <w:rPr>
          <w:rFonts w:cs="Arial"/>
          <w:b/>
          <w:sz w:val="24"/>
          <w:szCs w:val="22"/>
          <w:u w:val="single"/>
        </w:rPr>
      </w:pPr>
    </w:p>
    <w:p w14:paraId="02962E0F" w14:textId="77777777" w:rsidR="007762CE" w:rsidRPr="00C85170" w:rsidRDefault="00A07077" w:rsidP="007762CE">
      <w:pPr>
        <w:jc w:val="center"/>
        <w:rPr>
          <w:rFonts w:cs="Arial"/>
          <w:b/>
          <w:sz w:val="24"/>
          <w:szCs w:val="22"/>
          <w:u w:val="single"/>
        </w:rPr>
      </w:pPr>
      <w:r w:rsidRPr="00C85170">
        <w:rPr>
          <w:rFonts w:cs="Arial"/>
          <w:b/>
          <w:sz w:val="24"/>
          <w:szCs w:val="22"/>
          <w:u w:val="single"/>
        </w:rPr>
        <w:t>Předmět díla</w:t>
      </w:r>
    </w:p>
    <w:p w14:paraId="5671B6A3" w14:textId="28DC5E0E" w:rsidR="00D6110C" w:rsidRPr="00CA6805" w:rsidRDefault="00EF4F3C" w:rsidP="001A4CAC">
      <w:pPr>
        <w:pStyle w:val="Odstavecseseznamem"/>
        <w:numPr>
          <w:ilvl w:val="0"/>
          <w:numId w:val="29"/>
        </w:numPr>
        <w:spacing w:after="60"/>
        <w:ind w:left="284" w:hanging="284"/>
        <w:jc w:val="both"/>
      </w:pPr>
      <w:r w:rsidRPr="00CA6805">
        <w:rPr>
          <w:rFonts w:cs="Arial"/>
          <w:szCs w:val="22"/>
        </w:rPr>
        <w:t>Smluvní strany se dohodly na uzavření této smlouvy o dílo (dále označována jen jako „</w:t>
      </w:r>
      <w:r w:rsidRPr="00CA6805">
        <w:rPr>
          <w:rFonts w:cs="Arial"/>
          <w:b/>
          <w:szCs w:val="22"/>
        </w:rPr>
        <w:t>smlouva</w:t>
      </w:r>
      <w:r w:rsidRPr="00CA6805">
        <w:rPr>
          <w:rFonts w:cs="Arial"/>
          <w:szCs w:val="22"/>
        </w:rPr>
        <w:t xml:space="preserve">“), na </w:t>
      </w:r>
      <w:proofErr w:type="gramStart"/>
      <w:r w:rsidRPr="00CA6805">
        <w:rPr>
          <w:rFonts w:cs="Arial"/>
          <w:szCs w:val="22"/>
        </w:rPr>
        <w:t>základě</w:t>
      </w:r>
      <w:proofErr w:type="gramEnd"/>
      <w:r w:rsidRPr="00CA6805">
        <w:rPr>
          <w:rFonts w:cs="Arial"/>
          <w:szCs w:val="22"/>
        </w:rPr>
        <w:t xml:space="preserve"> které se zhotovitel zavazuje realizovat dílo </w:t>
      </w:r>
      <w:r w:rsidR="00797626" w:rsidRPr="00CA6805">
        <w:rPr>
          <w:rFonts w:cs="Arial"/>
          <w:szCs w:val="22"/>
        </w:rPr>
        <w:t>„</w:t>
      </w:r>
      <w:r w:rsidR="001D50FE" w:rsidRPr="001D50FE">
        <w:rPr>
          <w:b/>
          <w:szCs w:val="22"/>
        </w:rPr>
        <w:t>Modernizace výtahu v bytovém domě ul. Přímá 398, Děčín XXXII</w:t>
      </w:r>
      <w:r w:rsidR="002B732D" w:rsidRPr="00CA6805">
        <w:rPr>
          <w:rFonts w:cs="Arial"/>
          <w:szCs w:val="22"/>
        </w:rPr>
        <w:t>“.</w:t>
      </w:r>
      <w:r w:rsidR="00CA6805" w:rsidRPr="00CA6805">
        <w:rPr>
          <w:rFonts w:cs="Arial"/>
          <w:szCs w:val="22"/>
        </w:rPr>
        <w:t xml:space="preserve"> </w:t>
      </w:r>
      <w:r w:rsidR="00F34550">
        <w:rPr>
          <w:rFonts w:cs="Arial"/>
          <w:szCs w:val="22"/>
        </w:rPr>
        <w:t>Předmětem díla je</w:t>
      </w:r>
      <w:r w:rsidR="00333B92">
        <w:rPr>
          <w:rFonts w:cs="Arial"/>
          <w:szCs w:val="22"/>
        </w:rPr>
        <w:t xml:space="preserve"> demontáž a montáž </w:t>
      </w:r>
      <w:r w:rsidR="00F34550">
        <w:rPr>
          <w:rFonts w:cs="Arial"/>
          <w:szCs w:val="22"/>
        </w:rPr>
        <w:t xml:space="preserve">nového výtahu v bytovém domě ve stávající výtahové šachtě v rozsahu a způsobe m, aby tento zcela odpovídal technickým podmínkám zhotovení uvedeným v příloze č. 1 této smlouvy. </w:t>
      </w:r>
      <w:r w:rsidR="00CA6805" w:rsidRPr="00CA6805">
        <w:rPr>
          <w:rFonts w:cs="Arial"/>
          <w:szCs w:val="22"/>
        </w:rPr>
        <w:t xml:space="preserve">Rozsah díla je </w:t>
      </w:r>
      <w:r w:rsidR="00F34550">
        <w:rPr>
          <w:rFonts w:cs="Arial"/>
          <w:szCs w:val="22"/>
        </w:rPr>
        <w:t xml:space="preserve">dále </w:t>
      </w:r>
      <w:r w:rsidR="00CA6805" w:rsidRPr="00CA6805">
        <w:rPr>
          <w:rFonts w:cs="Arial"/>
          <w:szCs w:val="22"/>
        </w:rPr>
        <w:t>specifikován podmínkami realizace této veřejné zakázky</w:t>
      </w:r>
      <w:r w:rsidR="008E1DC5">
        <w:rPr>
          <w:rFonts w:cs="Arial"/>
          <w:szCs w:val="22"/>
        </w:rPr>
        <w:t>, které představují nedílnou přílohu této smlouvy o dílo</w:t>
      </w:r>
      <w:r w:rsidR="00CA6805" w:rsidRPr="00CA6805">
        <w:rPr>
          <w:rFonts w:cs="Arial"/>
          <w:szCs w:val="22"/>
        </w:rPr>
        <w:t>.</w:t>
      </w:r>
    </w:p>
    <w:p w14:paraId="6378661A" w14:textId="77777777" w:rsidR="00DF4C42" w:rsidRDefault="00A85CBB" w:rsidP="001A4CAC">
      <w:pPr>
        <w:pStyle w:val="Zkladntext"/>
        <w:ind w:left="284" w:hanging="284"/>
        <w:rPr>
          <w:rFonts w:ascii="Arial" w:eastAsia="Times New Roman" w:hAnsi="Arial" w:cs="Arial"/>
          <w:bCs/>
          <w:sz w:val="22"/>
          <w:szCs w:val="22"/>
        </w:rPr>
      </w:pPr>
      <w:r w:rsidRPr="00A85CBB">
        <w:rPr>
          <w:rFonts w:ascii="Arial" w:hAnsi="Arial" w:cs="Arial"/>
          <w:sz w:val="22"/>
          <w:szCs w:val="22"/>
        </w:rPr>
        <w:t>2</w:t>
      </w:r>
      <w:r>
        <w:rPr>
          <w:rFonts w:ascii="Arial" w:hAnsi="Arial" w:cs="Arial"/>
          <w:szCs w:val="22"/>
        </w:rPr>
        <w:t>.</w:t>
      </w:r>
      <w:r>
        <w:rPr>
          <w:rFonts w:ascii="Arial" w:hAnsi="Arial" w:cs="Arial"/>
          <w:szCs w:val="22"/>
        </w:rPr>
        <w:tab/>
      </w:r>
      <w:r w:rsidR="00ED1863" w:rsidRPr="00A85CBB">
        <w:rPr>
          <w:rFonts w:ascii="Arial" w:hAnsi="Arial" w:cs="Arial"/>
          <w:sz w:val="22"/>
          <w:szCs w:val="22"/>
        </w:rPr>
        <w:t>Předmětem díla je taktéž vyhotovení event. zaj</w:t>
      </w:r>
      <w:r w:rsidR="00265D0D" w:rsidRPr="00A85CBB">
        <w:rPr>
          <w:rFonts w:ascii="Arial" w:eastAsia="Times New Roman" w:hAnsi="Arial" w:cs="Arial"/>
          <w:bCs/>
          <w:sz w:val="22"/>
          <w:szCs w:val="22"/>
        </w:rPr>
        <w:t>ištění těchto dokladů:</w:t>
      </w:r>
    </w:p>
    <w:p w14:paraId="1CF1F0F4" w14:textId="77777777" w:rsidR="00DF4C42" w:rsidRDefault="00265D0D" w:rsidP="00760A0E">
      <w:pPr>
        <w:numPr>
          <w:ilvl w:val="0"/>
          <w:numId w:val="16"/>
        </w:numPr>
        <w:tabs>
          <w:tab w:val="clear" w:pos="1068"/>
        </w:tabs>
        <w:spacing w:after="0"/>
        <w:ind w:left="1134" w:hanging="425"/>
        <w:jc w:val="both"/>
        <w:rPr>
          <w:rFonts w:eastAsia="Times New Roman" w:cs="Arial"/>
          <w:bCs/>
          <w:szCs w:val="22"/>
        </w:rPr>
      </w:pPr>
      <w:r w:rsidRPr="00265D0D">
        <w:rPr>
          <w:rFonts w:eastAsia="Times New Roman" w:cs="Arial"/>
          <w:bCs/>
          <w:szCs w:val="22"/>
        </w:rPr>
        <w:t xml:space="preserve">atesty, </w:t>
      </w:r>
    </w:p>
    <w:p w14:paraId="08B57DA3" w14:textId="77777777" w:rsidR="005112ED" w:rsidRDefault="005112ED" w:rsidP="00760A0E">
      <w:pPr>
        <w:numPr>
          <w:ilvl w:val="0"/>
          <w:numId w:val="16"/>
        </w:numPr>
        <w:tabs>
          <w:tab w:val="clear" w:pos="1068"/>
        </w:tabs>
        <w:spacing w:after="0"/>
        <w:ind w:left="1134" w:hanging="425"/>
        <w:jc w:val="both"/>
        <w:rPr>
          <w:rFonts w:eastAsia="Times New Roman" w:cs="Arial"/>
          <w:bCs/>
          <w:szCs w:val="22"/>
        </w:rPr>
      </w:pPr>
      <w:r>
        <w:rPr>
          <w:rFonts w:eastAsia="Times New Roman" w:cs="Arial"/>
          <w:bCs/>
          <w:szCs w:val="22"/>
        </w:rPr>
        <w:t>revize</w:t>
      </w:r>
    </w:p>
    <w:p w14:paraId="35A18426" w14:textId="77777777" w:rsidR="00ED1863" w:rsidRPr="004E0A8D" w:rsidRDefault="00265D0D" w:rsidP="00760A0E">
      <w:pPr>
        <w:numPr>
          <w:ilvl w:val="0"/>
          <w:numId w:val="16"/>
        </w:numPr>
        <w:tabs>
          <w:tab w:val="clear" w:pos="1068"/>
        </w:tabs>
        <w:spacing w:after="0"/>
        <w:ind w:left="1134" w:hanging="425"/>
        <w:jc w:val="both"/>
        <w:rPr>
          <w:rFonts w:eastAsia="Times New Roman" w:cs="Arial"/>
          <w:szCs w:val="22"/>
        </w:rPr>
      </w:pPr>
      <w:r w:rsidRPr="00265D0D">
        <w:rPr>
          <w:rFonts w:eastAsia="Times New Roman" w:cs="Arial"/>
          <w:bCs/>
          <w:szCs w:val="22"/>
        </w:rPr>
        <w:t>o</w:t>
      </w:r>
      <w:r w:rsidR="00EF4F3C">
        <w:rPr>
          <w:rFonts w:cs="Arial"/>
          <w:szCs w:val="22"/>
        </w:rPr>
        <w:t>svědčení o zkouškách použit</w:t>
      </w:r>
      <w:r w:rsidRPr="00265D0D">
        <w:rPr>
          <w:rFonts w:eastAsia="Times New Roman" w:cs="Arial"/>
          <w:szCs w:val="22"/>
        </w:rPr>
        <w:t>ých materiálů,</w:t>
      </w:r>
    </w:p>
    <w:p w14:paraId="1057668C" w14:textId="77777777" w:rsidR="00ED1863" w:rsidRDefault="00EF4F3C" w:rsidP="00760A0E">
      <w:pPr>
        <w:numPr>
          <w:ilvl w:val="0"/>
          <w:numId w:val="16"/>
        </w:numPr>
        <w:tabs>
          <w:tab w:val="clear" w:pos="1068"/>
        </w:tabs>
        <w:spacing w:after="0"/>
        <w:ind w:left="1134" w:hanging="425"/>
        <w:jc w:val="both"/>
        <w:rPr>
          <w:rFonts w:cs="Arial"/>
          <w:szCs w:val="22"/>
        </w:rPr>
      </w:pPr>
      <w:r>
        <w:rPr>
          <w:rFonts w:cs="Arial"/>
          <w:szCs w:val="22"/>
        </w:rPr>
        <w:t>dokumentace skutečné</w:t>
      </w:r>
      <w:r w:rsidR="00265D0D" w:rsidRPr="00265D0D">
        <w:rPr>
          <w:rFonts w:eastAsia="Times New Roman" w:cs="Arial"/>
          <w:szCs w:val="22"/>
        </w:rPr>
        <w:t>ho provedení (ve</w:t>
      </w:r>
      <w:r>
        <w:rPr>
          <w:rFonts w:cs="Arial"/>
          <w:szCs w:val="22"/>
        </w:rPr>
        <w:t xml:space="preserve"> dvojím vyhotovení),</w:t>
      </w:r>
    </w:p>
    <w:p w14:paraId="6ABB050D" w14:textId="1EAEB4EF" w:rsidR="00830C5F" w:rsidRPr="002726A9" w:rsidRDefault="00EF23E5" w:rsidP="00760A0E">
      <w:pPr>
        <w:pStyle w:val="Odstavecseseznamem"/>
        <w:numPr>
          <w:ilvl w:val="0"/>
          <w:numId w:val="16"/>
        </w:numPr>
        <w:tabs>
          <w:tab w:val="clear" w:pos="1068"/>
        </w:tabs>
        <w:autoSpaceDE w:val="0"/>
        <w:autoSpaceDN w:val="0"/>
        <w:adjustRightInd w:val="0"/>
        <w:spacing w:after="0"/>
        <w:ind w:left="1134" w:hanging="425"/>
        <w:jc w:val="both"/>
        <w:rPr>
          <w:rFonts w:cs="Arial"/>
          <w:szCs w:val="22"/>
        </w:rPr>
      </w:pPr>
      <w:r>
        <w:rPr>
          <w:color w:val="000000"/>
        </w:rPr>
        <w:t>fotodokumentace provádění prací</w:t>
      </w:r>
      <w:r w:rsidR="00830C5F">
        <w:rPr>
          <w:color w:val="000000"/>
        </w:rPr>
        <w:t>,</w:t>
      </w:r>
    </w:p>
    <w:p w14:paraId="23BDADE6" w14:textId="77777777" w:rsidR="00ED1863" w:rsidRDefault="00ED1863" w:rsidP="00760A0E">
      <w:pPr>
        <w:numPr>
          <w:ilvl w:val="0"/>
          <w:numId w:val="16"/>
        </w:numPr>
        <w:tabs>
          <w:tab w:val="clear" w:pos="1068"/>
        </w:tabs>
        <w:spacing w:after="0"/>
        <w:ind w:left="1134" w:hanging="425"/>
        <w:jc w:val="both"/>
        <w:rPr>
          <w:rFonts w:cs="Arial"/>
          <w:szCs w:val="22"/>
        </w:rPr>
      </w:pPr>
      <w:r w:rsidRPr="009A3BE2">
        <w:rPr>
          <w:rFonts w:cs="Arial"/>
          <w:szCs w:val="22"/>
        </w:rPr>
        <w:t>všechny další doklady nezbytné pro přejímku díla</w:t>
      </w:r>
      <w:r w:rsidR="00F76B5E" w:rsidRPr="009A3BE2">
        <w:rPr>
          <w:rFonts w:cs="Arial"/>
          <w:szCs w:val="22"/>
        </w:rPr>
        <w:t>, které jsou nutné pro následné provozování díla anebo jeho kolaudaci</w:t>
      </w:r>
      <w:r w:rsidRPr="009A3BE2">
        <w:rPr>
          <w:rFonts w:cs="Arial"/>
          <w:szCs w:val="22"/>
        </w:rPr>
        <w:t>.</w:t>
      </w:r>
    </w:p>
    <w:p w14:paraId="190A6939" w14:textId="799308C6" w:rsidR="00FD0178" w:rsidRDefault="00FD0178" w:rsidP="00760A0E">
      <w:pPr>
        <w:spacing w:before="60"/>
        <w:ind w:left="284"/>
        <w:jc w:val="both"/>
        <w:rPr>
          <w:rFonts w:cs="Arial"/>
          <w:szCs w:val="22"/>
        </w:rPr>
      </w:pPr>
      <w:r>
        <w:rPr>
          <w:rFonts w:cs="Arial"/>
          <w:szCs w:val="22"/>
        </w:rPr>
        <w:t xml:space="preserve">Bude-li provedení díla vyžadovat veřejnoprávní povolení stavebního úřadu či ohlášení, zavazuje se zhotovitel zajistit i pro objednatele takové veřejnoprávní povolení či ohlášení příslušnému </w:t>
      </w:r>
      <w:proofErr w:type="gramStart"/>
      <w:r>
        <w:rPr>
          <w:rFonts w:cs="Arial"/>
          <w:szCs w:val="22"/>
        </w:rPr>
        <w:t>úřadu</w:t>
      </w:r>
      <w:proofErr w:type="gramEnd"/>
      <w:r>
        <w:rPr>
          <w:rFonts w:cs="Arial"/>
          <w:szCs w:val="22"/>
        </w:rPr>
        <w:t xml:space="preserve"> a to všechno všech dokumentů a činností, které jsou k takovému povolení či ohlášení nezbytné. </w:t>
      </w:r>
    </w:p>
    <w:p w14:paraId="781A03A3" w14:textId="3F735D7D" w:rsidR="00FD0178" w:rsidRDefault="00FD0178" w:rsidP="00760A0E">
      <w:pPr>
        <w:spacing w:before="60"/>
        <w:ind w:left="284"/>
        <w:jc w:val="both"/>
        <w:rPr>
          <w:rFonts w:cs="Arial"/>
          <w:szCs w:val="22"/>
        </w:rPr>
      </w:pPr>
      <w:r w:rsidRPr="009144D3">
        <w:rPr>
          <w:rFonts w:cs="Arial"/>
          <w:szCs w:val="22"/>
        </w:rPr>
        <w:t>Cena za zajištění těchto dokladů je zahrnuta v nabídkové ceně.</w:t>
      </w:r>
    </w:p>
    <w:p w14:paraId="638F0B5D" w14:textId="3B3EED15" w:rsidR="00FD0178" w:rsidRDefault="00FD0178" w:rsidP="00B35D7F">
      <w:pPr>
        <w:spacing w:before="60"/>
        <w:ind w:left="425"/>
        <w:jc w:val="both"/>
        <w:rPr>
          <w:rFonts w:cs="Arial"/>
          <w:szCs w:val="22"/>
        </w:rPr>
      </w:pPr>
    </w:p>
    <w:p w14:paraId="18A61B9E" w14:textId="77777777" w:rsidR="007762CE" w:rsidRPr="00CF691C" w:rsidRDefault="007762CE" w:rsidP="001A4CAC">
      <w:pPr>
        <w:pStyle w:val="Zkladntext"/>
        <w:numPr>
          <w:ilvl w:val="0"/>
          <w:numId w:val="10"/>
        </w:numPr>
        <w:tabs>
          <w:tab w:val="clear" w:pos="360"/>
        </w:tabs>
        <w:ind w:left="284" w:hanging="284"/>
        <w:rPr>
          <w:rFonts w:ascii="Arial" w:hAnsi="Arial" w:cs="Arial"/>
          <w:sz w:val="22"/>
          <w:szCs w:val="22"/>
        </w:rPr>
      </w:pPr>
      <w:r w:rsidRPr="00CF691C">
        <w:rPr>
          <w:rFonts w:ascii="Arial" w:hAnsi="Arial" w:cs="Arial"/>
          <w:sz w:val="22"/>
          <w:szCs w:val="22"/>
        </w:rPr>
        <w:lastRenderedPageBreak/>
        <w:t xml:space="preserve">Zhotovitel se zavazuje provést dílo dle předchozích ustanovení. Objednatel se touto smlouvou zavazuje po </w:t>
      </w:r>
      <w:r w:rsidR="00013E06" w:rsidRPr="00CF691C">
        <w:rPr>
          <w:rFonts w:ascii="Arial" w:hAnsi="Arial" w:cs="Arial"/>
          <w:sz w:val="22"/>
          <w:szCs w:val="22"/>
        </w:rPr>
        <w:t>s</w:t>
      </w:r>
      <w:r w:rsidRPr="00CF691C">
        <w:rPr>
          <w:rFonts w:ascii="Arial" w:hAnsi="Arial" w:cs="Arial"/>
          <w:sz w:val="22"/>
          <w:szCs w:val="22"/>
        </w:rPr>
        <w:t xml:space="preserve">plnění </w:t>
      </w:r>
      <w:r w:rsidR="00F31E37" w:rsidRPr="00CF691C">
        <w:rPr>
          <w:rFonts w:ascii="Arial" w:hAnsi="Arial" w:cs="Arial"/>
          <w:sz w:val="22"/>
          <w:szCs w:val="22"/>
        </w:rPr>
        <w:t xml:space="preserve">závazku </w:t>
      </w:r>
      <w:r w:rsidRPr="00CF691C">
        <w:rPr>
          <w:rFonts w:ascii="Arial" w:hAnsi="Arial" w:cs="Arial"/>
          <w:sz w:val="22"/>
          <w:szCs w:val="22"/>
        </w:rPr>
        <w:t>zhotovitele</w:t>
      </w:r>
      <w:r w:rsidR="00F31E37" w:rsidRPr="00CF691C">
        <w:rPr>
          <w:rFonts w:ascii="Arial" w:hAnsi="Arial" w:cs="Arial"/>
          <w:sz w:val="22"/>
          <w:szCs w:val="22"/>
        </w:rPr>
        <w:t xml:space="preserve"> provést dílo</w:t>
      </w:r>
      <w:r w:rsidRPr="00CF691C">
        <w:rPr>
          <w:rFonts w:ascii="Arial" w:hAnsi="Arial" w:cs="Arial"/>
          <w:sz w:val="22"/>
          <w:szCs w:val="22"/>
        </w:rPr>
        <w:t xml:space="preserve"> k převzetí díla </w:t>
      </w:r>
      <w:r w:rsidR="00CF691C">
        <w:rPr>
          <w:rFonts w:ascii="Arial" w:hAnsi="Arial" w:cs="Arial"/>
          <w:sz w:val="22"/>
          <w:szCs w:val="22"/>
        </w:rPr>
        <w:br/>
      </w:r>
      <w:r w:rsidRPr="00CF691C">
        <w:rPr>
          <w:rFonts w:ascii="Arial" w:hAnsi="Arial" w:cs="Arial"/>
          <w:sz w:val="22"/>
          <w:szCs w:val="22"/>
        </w:rPr>
        <w:t xml:space="preserve">a zaplacení ceny za jeho provedení, a to dle podmínek uvedených v této smlouvě a dle příslušných ustanovení </w:t>
      </w:r>
      <w:r w:rsidR="004E50A8">
        <w:rPr>
          <w:rFonts w:ascii="Arial" w:hAnsi="Arial" w:cs="Arial"/>
          <w:sz w:val="22"/>
          <w:szCs w:val="22"/>
        </w:rPr>
        <w:t>Občanského zákoníku</w:t>
      </w:r>
      <w:r w:rsidRPr="00CF691C">
        <w:rPr>
          <w:rFonts w:ascii="Arial" w:hAnsi="Arial" w:cs="Arial"/>
          <w:sz w:val="22"/>
          <w:szCs w:val="22"/>
        </w:rPr>
        <w:t>.</w:t>
      </w:r>
    </w:p>
    <w:p w14:paraId="377E47B4" w14:textId="11AE95A7" w:rsidR="00F76B5E" w:rsidRPr="00CF691C" w:rsidRDefault="00F76B5E" w:rsidP="001A4CAC">
      <w:pPr>
        <w:pStyle w:val="Zkladntext"/>
        <w:numPr>
          <w:ilvl w:val="0"/>
          <w:numId w:val="10"/>
        </w:numPr>
        <w:spacing w:after="60"/>
        <w:ind w:left="357" w:hanging="357"/>
        <w:rPr>
          <w:rFonts w:ascii="Arial" w:hAnsi="Arial" w:cs="Arial"/>
          <w:sz w:val="22"/>
          <w:szCs w:val="22"/>
        </w:rPr>
      </w:pPr>
      <w:r w:rsidRPr="00CF691C">
        <w:rPr>
          <w:rFonts w:ascii="Arial" w:hAnsi="Arial" w:cs="Arial"/>
          <w:sz w:val="22"/>
          <w:szCs w:val="22"/>
        </w:rPr>
        <w:t xml:space="preserve">Zhotovitel prohlašuje, že si veškeré podklady pro provedení díla dle této smlouvy uvedené shora v tomto </w:t>
      </w:r>
      <w:r w:rsidR="001D5A54">
        <w:rPr>
          <w:rFonts w:ascii="Arial" w:hAnsi="Arial" w:cs="Arial"/>
          <w:sz w:val="22"/>
          <w:szCs w:val="22"/>
        </w:rPr>
        <w:t>článku</w:t>
      </w:r>
      <w:r w:rsidRPr="00CF691C">
        <w:rPr>
          <w:rFonts w:ascii="Arial" w:hAnsi="Arial" w:cs="Arial"/>
          <w:sz w:val="22"/>
          <w:szCs w:val="22"/>
        </w:rPr>
        <w:t xml:space="preserve"> řádně prostudoval ještě před uzavřením této smlouvy, </w:t>
      </w:r>
      <w:r w:rsidR="00CF691C">
        <w:rPr>
          <w:rFonts w:ascii="Arial" w:hAnsi="Arial" w:cs="Arial"/>
          <w:sz w:val="22"/>
          <w:szCs w:val="22"/>
        </w:rPr>
        <w:br/>
      </w:r>
      <w:r w:rsidRPr="00CF691C">
        <w:rPr>
          <w:rFonts w:ascii="Arial" w:hAnsi="Arial" w:cs="Arial"/>
          <w:sz w:val="22"/>
          <w:szCs w:val="22"/>
        </w:rPr>
        <w:t>a že shora uvedené podklady dostatečně specifikují předmět díla tak, že je zhotovitel schopen podle shora uvedených podkladů realizovat bezvadné dílo.</w:t>
      </w:r>
      <w:r w:rsidR="00F17084" w:rsidRPr="00CF691C">
        <w:rPr>
          <w:rFonts w:ascii="Arial" w:hAnsi="Arial" w:cs="Arial"/>
          <w:sz w:val="22"/>
          <w:szCs w:val="22"/>
        </w:rPr>
        <w:t xml:space="preserve"> </w:t>
      </w:r>
    </w:p>
    <w:p w14:paraId="02918CED" w14:textId="77777777" w:rsidR="00D6110C" w:rsidRDefault="00F76B5E" w:rsidP="001A4CAC">
      <w:pPr>
        <w:pStyle w:val="Zkladntext"/>
        <w:numPr>
          <w:ilvl w:val="0"/>
          <w:numId w:val="10"/>
        </w:numPr>
        <w:spacing w:after="60"/>
        <w:ind w:left="357" w:hanging="357"/>
        <w:rPr>
          <w:rFonts w:ascii="Arial" w:hAnsi="Arial" w:cs="Arial"/>
          <w:sz w:val="22"/>
          <w:szCs w:val="22"/>
        </w:rPr>
      </w:pPr>
      <w:r w:rsidRPr="00CF691C">
        <w:rPr>
          <w:rFonts w:ascii="Arial" w:hAnsi="Arial" w:cs="Arial"/>
          <w:sz w:val="22"/>
          <w:szCs w:val="22"/>
        </w:rPr>
        <w:t xml:space="preserve">Zhotovitel se zavazuje k veškerým dodávkám a plněním, nezbytným k vybudování technicky bezvadného díla, na základě projektu, podkladů a součástí smlouvy, </w:t>
      </w:r>
      <w:r w:rsidR="00CF691C">
        <w:rPr>
          <w:rFonts w:ascii="Arial" w:hAnsi="Arial" w:cs="Arial"/>
          <w:sz w:val="22"/>
          <w:szCs w:val="22"/>
        </w:rPr>
        <w:br/>
      </w:r>
      <w:r w:rsidRPr="00CF691C">
        <w:rPr>
          <w:rFonts w:ascii="Arial" w:hAnsi="Arial" w:cs="Arial"/>
          <w:sz w:val="22"/>
          <w:szCs w:val="22"/>
        </w:rPr>
        <w:t xml:space="preserve">při dodržení požadavků na provedení a kvalitu popř. definovaných příslušnými závaznými technickými normami a předpisy. </w:t>
      </w:r>
    </w:p>
    <w:p w14:paraId="24D80CFB" w14:textId="77777777" w:rsidR="00B415BD" w:rsidRDefault="00B415BD" w:rsidP="001A4CAC">
      <w:pPr>
        <w:pStyle w:val="Odstavecseseznamem"/>
        <w:numPr>
          <w:ilvl w:val="0"/>
          <w:numId w:val="10"/>
        </w:numPr>
        <w:spacing w:before="120" w:after="60"/>
        <w:ind w:left="357" w:hanging="357"/>
        <w:jc w:val="both"/>
        <w:rPr>
          <w:rFonts w:cs="Arial"/>
          <w:szCs w:val="22"/>
        </w:rPr>
      </w:pPr>
      <w:r w:rsidRPr="00B415BD">
        <w:rPr>
          <w:rFonts w:cs="Arial"/>
          <w:szCs w:val="22"/>
        </w:rPr>
        <w:t xml:space="preserve">Zhotovitel je oprávněn se od sjednaného předmětu díla odchýlit pouze na základě předchozí písemné dohody s objednatelem nebo na základě písemného pokynu objednatele. Bude-li mít taková dohoda o změně díla nebo pokyn ke změně díla vliv na cenu díla, musí být součástí dohody o změně díla i ujednání o změně ceny díla; v případě pokynu ke změně díla musí být zvláště uzavřena dohoda o změně ceny díla. Za dohodu dle tohoto odstavce se dle výslovné dohody smluvních stran nepovažuje zápis ve stavebním deníku. </w:t>
      </w:r>
    </w:p>
    <w:p w14:paraId="0F76CB76" w14:textId="77777777" w:rsidR="00962A4A" w:rsidRPr="00C85170" w:rsidRDefault="00962A4A" w:rsidP="002E39A1">
      <w:pPr>
        <w:pStyle w:val="Nadpis1"/>
        <w:spacing w:before="60" w:after="0"/>
      </w:pPr>
      <w:r w:rsidRPr="00C85170">
        <w:t>II.</w:t>
      </w:r>
    </w:p>
    <w:p w14:paraId="5B6822EA" w14:textId="77777777" w:rsidR="00962A4A" w:rsidRPr="00FF1C07" w:rsidRDefault="00962A4A" w:rsidP="00FF1C07">
      <w:pPr>
        <w:pStyle w:val="Nadpis1"/>
        <w:rPr>
          <w:u w:val="single"/>
        </w:rPr>
      </w:pPr>
      <w:r w:rsidRPr="00FF1C07">
        <w:rPr>
          <w:u w:val="single"/>
        </w:rPr>
        <w:t>Místo plnění zhotovitele</w:t>
      </w:r>
    </w:p>
    <w:p w14:paraId="45105BED" w14:textId="509908C3" w:rsidR="0085049F" w:rsidRDefault="00771AB2" w:rsidP="00771AB2">
      <w:pPr>
        <w:ind w:left="426"/>
        <w:jc w:val="both"/>
        <w:rPr>
          <w:szCs w:val="22"/>
        </w:rPr>
      </w:pPr>
      <w:r w:rsidRPr="00E56C07">
        <w:t xml:space="preserve">Místem realizace díla </w:t>
      </w:r>
      <w:r w:rsidR="00E7669F">
        <w:t xml:space="preserve">je </w:t>
      </w:r>
      <w:r w:rsidR="001D50FE" w:rsidRPr="001B6F88">
        <w:rPr>
          <w:rFonts w:cs="Arial"/>
          <w:szCs w:val="22"/>
        </w:rPr>
        <w:t>Děčín</w:t>
      </w:r>
      <w:r w:rsidR="001D50FE">
        <w:rPr>
          <w:rFonts w:cs="Arial"/>
          <w:szCs w:val="22"/>
        </w:rPr>
        <w:t xml:space="preserve"> XXXII</w:t>
      </w:r>
      <w:r w:rsidR="001D50FE" w:rsidRPr="001B6F88">
        <w:rPr>
          <w:rFonts w:cs="Arial"/>
          <w:szCs w:val="22"/>
        </w:rPr>
        <w:t xml:space="preserve">, </w:t>
      </w:r>
      <w:r w:rsidR="001D50FE" w:rsidRPr="007A2DB9">
        <w:t>Přímá 398</w:t>
      </w:r>
      <w:r w:rsidR="00E63066">
        <w:rPr>
          <w:szCs w:val="22"/>
        </w:rPr>
        <w:t>.</w:t>
      </w:r>
    </w:p>
    <w:p w14:paraId="1FA362AC" w14:textId="77777777" w:rsidR="00962A4A" w:rsidRPr="00CF691C" w:rsidRDefault="00962A4A" w:rsidP="002E39A1">
      <w:pPr>
        <w:pStyle w:val="Nadpis1"/>
        <w:spacing w:before="60" w:after="0"/>
      </w:pPr>
      <w:r w:rsidRPr="00CF691C">
        <w:t>III.</w:t>
      </w:r>
    </w:p>
    <w:p w14:paraId="5A0D3693" w14:textId="77777777" w:rsidR="00962A4A" w:rsidRPr="00CF691C" w:rsidRDefault="00CD4549" w:rsidP="00FF1C07">
      <w:pPr>
        <w:pStyle w:val="Nadpis1"/>
        <w:rPr>
          <w:u w:val="single"/>
        </w:rPr>
      </w:pPr>
      <w:r w:rsidRPr="00CF691C">
        <w:rPr>
          <w:u w:val="single"/>
        </w:rPr>
        <w:t>Doba</w:t>
      </w:r>
      <w:r w:rsidR="00962A4A" w:rsidRPr="00CF691C">
        <w:rPr>
          <w:u w:val="single"/>
        </w:rPr>
        <w:t xml:space="preserve"> provedení díla zhotovitelem</w:t>
      </w:r>
    </w:p>
    <w:p w14:paraId="47F39A4A" w14:textId="02AEBB57" w:rsidR="009074C6" w:rsidRDefault="003C0A6B" w:rsidP="001A4CAC">
      <w:pPr>
        <w:pStyle w:val="Odstavecseseznamem"/>
        <w:numPr>
          <w:ilvl w:val="0"/>
          <w:numId w:val="23"/>
        </w:numPr>
        <w:spacing w:after="60"/>
        <w:ind w:left="425" w:hanging="425"/>
        <w:jc w:val="both"/>
        <w:rPr>
          <w:szCs w:val="22"/>
        </w:rPr>
      </w:pPr>
      <w:bookmarkStart w:id="2" w:name="cl_3_odst_1"/>
      <w:r w:rsidRPr="0098636C">
        <w:rPr>
          <w:szCs w:val="22"/>
        </w:rPr>
        <w:t xml:space="preserve">Zhotovitel se zavazuje provést dílo, tj. </w:t>
      </w:r>
      <w:r w:rsidR="0010534C" w:rsidRPr="0098636C">
        <w:rPr>
          <w:szCs w:val="22"/>
        </w:rPr>
        <w:t xml:space="preserve">dokončené dílo bez </w:t>
      </w:r>
      <w:r w:rsidRPr="0098636C">
        <w:rPr>
          <w:szCs w:val="22"/>
        </w:rPr>
        <w:t xml:space="preserve">jakýchkoli </w:t>
      </w:r>
      <w:r w:rsidR="0010534C" w:rsidRPr="0098636C">
        <w:rPr>
          <w:szCs w:val="22"/>
        </w:rPr>
        <w:t>vad a nedodělků předa</w:t>
      </w:r>
      <w:r w:rsidRPr="0098636C">
        <w:rPr>
          <w:szCs w:val="22"/>
        </w:rPr>
        <w:t>t</w:t>
      </w:r>
      <w:r w:rsidR="0010534C" w:rsidRPr="0098636C">
        <w:rPr>
          <w:szCs w:val="22"/>
        </w:rPr>
        <w:t xml:space="preserve"> písemně protokolárně obj</w:t>
      </w:r>
      <w:bookmarkEnd w:id="2"/>
      <w:r w:rsidR="0010534C" w:rsidRPr="0098636C">
        <w:rPr>
          <w:szCs w:val="22"/>
        </w:rPr>
        <w:t xml:space="preserve">ednateli </w:t>
      </w:r>
      <w:r w:rsidRPr="0098636C">
        <w:rPr>
          <w:szCs w:val="22"/>
        </w:rPr>
        <w:t>do</w:t>
      </w:r>
      <w:r w:rsidR="0010534C" w:rsidRPr="0098636C">
        <w:rPr>
          <w:szCs w:val="22"/>
        </w:rPr>
        <w:t xml:space="preserve"> </w:t>
      </w:r>
      <w:sdt>
        <w:sdtPr>
          <w:rPr>
            <w:szCs w:val="22"/>
          </w:rPr>
          <w:id w:val="145476053"/>
          <w:placeholder>
            <w:docPart w:val="DefaultPlaceholder_-1854013440"/>
          </w:placeholder>
        </w:sdtPr>
        <w:sdtEndPr>
          <w:rPr>
            <w:b/>
          </w:rPr>
        </w:sdtEndPr>
        <w:sdtContent>
          <w:r w:rsidR="009074C6" w:rsidRPr="00D41A84">
            <w:rPr>
              <w:b/>
              <w:szCs w:val="22"/>
            </w:rPr>
            <w:t>….</w:t>
          </w:r>
        </w:sdtContent>
      </w:sdt>
      <w:r w:rsidR="00AF0B4D" w:rsidRPr="00C15756">
        <w:rPr>
          <w:b/>
          <w:szCs w:val="22"/>
        </w:rPr>
        <w:t>dnů</w:t>
      </w:r>
      <w:r w:rsidR="0010534C" w:rsidRPr="0098636C">
        <w:rPr>
          <w:szCs w:val="22"/>
        </w:rPr>
        <w:t xml:space="preserve"> od</w:t>
      </w:r>
      <w:r w:rsidR="009074C6">
        <w:rPr>
          <w:szCs w:val="22"/>
        </w:rPr>
        <w:t xml:space="preserve">e dne následujícího po </w:t>
      </w:r>
      <w:r w:rsidR="00042A0D" w:rsidRPr="00042A0D">
        <w:rPr>
          <w:szCs w:val="22"/>
        </w:rPr>
        <w:t>obdržení písemné výzvy k zahájení prací</w:t>
      </w:r>
      <w:r w:rsidR="009074C6">
        <w:rPr>
          <w:szCs w:val="22"/>
        </w:rPr>
        <w:t xml:space="preserve">, přičemž platí, že: </w:t>
      </w:r>
    </w:p>
    <w:p w14:paraId="6772F082" w14:textId="44E0DDE6" w:rsidR="00064960" w:rsidRDefault="009074C6" w:rsidP="001A4CAC">
      <w:pPr>
        <w:pStyle w:val="Odstavecseseznamem"/>
        <w:numPr>
          <w:ilvl w:val="1"/>
          <w:numId w:val="23"/>
        </w:numPr>
        <w:spacing w:before="120" w:after="60"/>
        <w:ind w:left="1276" w:hanging="425"/>
        <w:jc w:val="both"/>
        <w:rPr>
          <w:szCs w:val="22"/>
        </w:rPr>
      </w:pPr>
      <w:r>
        <w:rPr>
          <w:szCs w:val="22"/>
        </w:rPr>
        <w:t xml:space="preserve">doba přípravných prací, tedy </w:t>
      </w:r>
      <w:r w:rsidRPr="009074C6">
        <w:rPr>
          <w:szCs w:val="22"/>
        </w:rPr>
        <w:t xml:space="preserve">všech prací a zajištění kompletního materiálu nutných k realizaci předmětu </w:t>
      </w:r>
      <w:r w:rsidR="00762078">
        <w:rPr>
          <w:szCs w:val="22"/>
        </w:rPr>
        <w:t>díla</w:t>
      </w:r>
      <w:r>
        <w:rPr>
          <w:szCs w:val="22"/>
        </w:rPr>
        <w:t xml:space="preserve"> </w:t>
      </w:r>
      <w:r w:rsidR="00042A0D" w:rsidRPr="00E53BF4">
        <w:rPr>
          <w:szCs w:val="22"/>
        </w:rPr>
        <w:t>od</w:t>
      </w:r>
      <w:r w:rsidR="00042A0D">
        <w:rPr>
          <w:szCs w:val="22"/>
        </w:rPr>
        <w:t xml:space="preserve">e dne následujícího po obdržení písemné výzvy k zahájení prací </w:t>
      </w:r>
      <w:r>
        <w:rPr>
          <w:szCs w:val="22"/>
        </w:rPr>
        <w:t xml:space="preserve">do dne předání staveniště včetně bude činit </w:t>
      </w:r>
      <w:sdt>
        <w:sdtPr>
          <w:rPr>
            <w:szCs w:val="22"/>
          </w:rPr>
          <w:id w:val="56359273"/>
          <w:placeholder>
            <w:docPart w:val="DefaultPlaceholder_-1854013440"/>
          </w:placeholder>
        </w:sdtPr>
        <w:sdtEndPr>
          <w:rPr>
            <w:b/>
          </w:rPr>
        </w:sdtEndPr>
        <w:sdtContent>
          <w:r w:rsidRPr="00D41A84">
            <w:rPr>
              <w:b/>
              <w:szCs w:val="22"/>
            </w:rPr>
            <w:t>….</w:t>
          </w:r>
        </w:sdtContent>
      </w:sdt>
      <w:r>
        <w:rPr>
          <w:szCs w:val="22"/>
        </w:rPr>
        <w:t xml:space="preserve"> dnů,</w:t>
      </w:r>
    </w:p>
    <w:p w14:paraId="3F818D15" w14:textId="42520ABE" w:rsidR="009074C6" w:rsidRPr="0098636C" w:rsidRDefault="009074C6" w:rsidP="001A4CAC">
      <w:pPr>
        <w:pStyle w:val="Odstavecseseznamem"/>
        <w:numPr>
          <w:ilvl w:val="1"/>
          <w:numId w:val="23"/>
        </w:numPr>
        <w:spacing w:after="60"/>
        <w:ind w:left="1276" w:hanging="425"/>
        <w:contextualSpacing/>
        <w:jc w:val="both"/>
        <w:rPr>
          <w:szCs w:val="22"/>
        </w:rPr>
      </w:pPr>
      <w:r>
        <w:rPr>
          <w:szCs w:val="22"/>
        </w:rPr>
        <w:t xml:space="preserve">doba realizačních prací, tedy </w:t>
      </w:r>
      <w:r w:rsidRPr="009074C6">
        <w:rPr>
          <w:szCs w:val="22"/>
        </w:rPr>
        <w:t xml:space="preserve">doba všech prací nutných k provedení předmětu </w:t>
      </w:r>
      <w:r>
        <w:rPr>
          <w:szCs w:val="22"/>
        </w:rPr>
        <w:t>této s</w:t>
      </w:r>
      <w:r w:rsidR="00762078">
        <w:rPr>
          <w:szCs w:val="22"/>
        </w:rPr>
        <w:t>mlouvy následujícího od</w:t>
      </w:r>
      <w:r>
        <w:rPr>
          <w:szCs w:val="22"/>
        </w:rPr>
        <w:t>e</w:t>
      </w:r>
      <w:r w:rsidR="00762078">
        <w:rPr>
          <w:szCs w:val="22"/>
        </w:rPr>
        <w:t xml:space="preserve"> </w:t>
      </w:r>
      <w:r>
        <w:rPr>
          <w:szCs w:val="22"/>
        </w:rPr>
        <w:t xml:space="preserve">dne předání staveniště do dne předání a převzetí díla včetně bude činit </w:t>
      </w:r>
      <w:sdt>
        <w:sdtPr>
          <w:rPr>
            <w:szCs w:val="22"/>
          </w:rPr>
          <w:id w:val="-1058707191"/>
          <w:placeholder>
            <w:docPart w:val="DefaultPlaceholder_-1854013440"/>
          </w:placeholder>
        </w:sdtPr>
        <w:sdtEndPr>
          <w:rPr>
            <w:b/>
          </w:rPr>
        </w:sdtEndPr>
        <w:sdtContent>
          <w:r w:rsidRPr="00D41A84">
            <w:rPr>
              <w:b/>
              <w:szCs w:val="22"/>
            </w:rPr>
            <w:t>….</w:t>
          </w:r>
        </w:sdtContent>
      </w:sdt>
      <w:r>
        <w:rPr>
          <w:szCs w:val="22"/>
        </w:rPr>
        <w:t xml:space="preserve"> dnů.</w:t>
      </w:r>
      <w:r w:rsidR="00333B92" w:rsidRPr="00333B92">
        <w:t xml:space="preserve"> </w:t>
      </w:r>
      <w:r w:rsidR="00333B92">
        <w:t>Dobou realizačních prací se myslí doba, kdy bude stávající výtah mimo provoz až do zprovoznění nového výtahu včetně nezbytné dokumentace k provozu výtahu.</w:t>
      </w:r>
    </w:p>
    <w:p w14:paraId="680E4102" w14:textId="46CF06BD" w:rsidR="00130820" w:rsidRPr="00130820" w:rsidRDefault="00130820" w:rsidP="001A4CAC">
      <w:pPr>
        <w:numPr>
          <w:ilvl w:val="0"/>
          <w:numId w:val="2"/>
        </w:numPr>
        <w:tabs>
          <w:tab w:val="clear" w:pos="360"/>
          <w:tab w:val="num" w:pos="2204"/>
        </w:tabs>
        <w:spacing w:before="120" w:after="60"/>
        <w:ind w:left="357" w:hanging="357"/>
        <w:jc w:val="both"/>
        <w:rPr>
          <w:rFonts w:cs="Arial"/>
        </w:rPr>
      </w:pPr>
      <w:r w:rsidRPr="00130820">
        <w:rPr>
          <w:rFonts w:cs="Arial"/>
        </w:rPr>
        <w:t xml:space="preserve">O předání staveniště sepíší společně smluvní strany předávací protokol. Jestliže zhotovitel staveniště od objednatele ve lhůtě stanovené </w:t>
      </w:r>
      <w:r w:rsidR="009074C6">
        <w:rPr>
          <w:rFonts w:cs="Arial"/>
        </w:rPr>
        <w:t>v odst. 1 písm. a)</w:t>
      </w:r>
      <w:r w:rsidR="00BF5093">
        <w:rPr>
          <w:rFonts w:cs="Arial"/>
        </w:rPr>
        <w:t xml:space="preserve"> tohoto článku</w:t>
      </w:r>
      <w:r w:rsidR="009074C6" w:rsidRPr="00130820">
        <w:rPr>
          <w:rFonts w:cs="Arial"/>
        </w:rPr>
        <w:t xml:space="preserve"> </w:t>
      </w:r>
      <w:r w:rsidRPr="00130820">
        <w:rPr>
          <w:rFonts w:cs="Arial"/>
        </w:rPr>
        <w:t xml:space="preserve">nepřevezme, pak běží lhůta pro provedení díla uvedená </w:t>
      </w:r>
      <w:r w:rsidR="00BF5093">
        <w:rPr>
          <w:rFonts w:cs="Arial"/>
        </w:rPr>
        <w:t>v</w:t>
      </w:r>
      <w:r w:rsidRPr="00130820">
        <w:rPr>
          <w:rFonts w:cs="Arial"/>
        </w:rPr>
        <w:t xml:space="preserve"> odst. 1 </w:t>
      </w:r>
      <w:r w:rsidR="00BF5093">
        <w:rPr>
          <w:rFonts w:cs="Arial"/>
        </w:rPr>
        <w:t>písm. b) tohoto článku</w:t>
      </w:r>
      <w:r w:rsidRPr="00130820">
        <w:rPr>
          <w:rFonts w:cs="Arial"/>
        </w:rPr>
        <w:t xml:space="preserve"> ode dne následujícího po dni, kdy uplynula lhůta stanovená </w:t>
      </w:r>
      <w:r w:rsidR="00BF5093">
        <w:rPr>
          <w:rFonts w:cs="Arial"/>
        </w:rPr>
        <w:t>v odst. 1 písm. a) tohoto článku</w:t>
      </w:r>
      <w:r w:rsidR="00BF5093" w:rsidRPr="00130820">
        <w:rPr>
          <w:rFonts w:cs="Arial"/>
        </w:rPr>
        <w:t xml:space="preserve"> </w:t>
      </w:r>
      <w:r w:rsidRPr="00130820">
        <w:rPr>
          <w:rFonts w:cs="Arial"/>
        </w:rPr>
        <w:t xml:space="preserve">pro převzetí staveniště. </w:t>
      </w:r>
    </w:p>
    <w:p w14:paraId="05E0D687" w14:textId="4AB4722B" w:rsidR="00962A4A" w:rsidRPr="00CF691C" w:rsidRDefault="00CD4549" w:rsidP="001A4CAC">
      <w:pPr>
        <w:numPr>
          <w:ilvl w:val="0"/>
          <w:numId w:val="2"/>
        </w:numPr>
        <w:spacing w:after="60"/>
        <w:ind w:left="357" w:hanging="357"/>
        <w:jc w:val="both"/>
        <w:rPr>
          <w:rFonts w:cs="Arial"/>
          <w:szCs w:val="22"/>
        </w:rPr>
      </w:pPr>
      <w:r w:rsidRPr="00CF691C">
        <w:rPr>
          <w:rFonts w:cs="Arial"/>
          <w:szCs w:val="22"/>
        </w:rPr>
        <w:t xml:space="preserve">Zhotovitel se dále zavazuje </w:t>
      </w:r>
      <w:r w:rsidR="00962A4A" w:rsidRPr="00CF691C">
        <w:rPr>
          <w:rFonts w:cs="Arial"/>
          <w:szCs w:val="22"/>
        </w:rPr>
        <w:t>vykli</w:t>
      </w:r>
      <w:r w:rsidRPr="00CF691C">
        <w:rPr>
          <w:rFonts w:cs="Arial"/>
          <w:szCs w:val="22"/>
        </w:rPr>
        <w:t>dit</w:t>
      </w:r>
      <w:r w:rsidR="00962A4A" w:rsidRPr="00CF691C">
        <w:rPr>
          <w:rFonts w:cs="Arial"/>
          <w:szCs w:val="22"/>
        </w:rPr>
        <w:t xml:space="preserve"> staveniště do </w:t>
      </w:r>
      <w:r w:rsidR="00900F43">
        <w:rPr>
          <w:rFonts w:cs="Arial"/>
          <w:szCs w:val="22"/>
        </w:rPr>
        <w:t>5</w:t>
      </w:r>
      <w:r w:rsidR="00962A4A" w:rsidRPr="00CF691C">
        <w:rPr>
          <w:rFonts w:cs="Arial"/>
          <w:szCs w:val="22"/>
        </w:rPr>
        <w:t xml:space="preserve"> dnů po </w:t>
      </w:r>
      <w:r w:rsidRPr="00CF691C">
        <w:rPr>
          <w:rFonts w:cs="Arial"/>
          <w:szCs w:val="22"/>
        </w:rPr>
        <w:t>provedení díla</w:t>
      </w:r>
      <w:r w:rsidR="00962A4A" w:rsidRPr="00CF691C">
        <w:rPr>
          <w:rFonts w:cs="Arial"/>
          <w:szCs w:val="22"/>
        </w:rPr>
        <w:t>.</w:t>
      </w:r>
      <w:r w:rsidRPr="00CF691C">
        <w:rPr>
          <w:rFonts w:cs="Arial"/>
          <w:szCs w:val="22"/>
        </w:rPr>
        <w:t xml:space="preserve"> Dnem</w:t>
      </w:r>
      <w:r w:rsidR="00962A4A" w:rsidRPr="00CF691C">
        <w:rPr>
          <w:rFonts w:cs="Arial"/>
          <w:szCs w:val="22"/>
        </w:rPr>
        <w:t xml:space="preserve"> vyklizení staveniště se rozumí úplné vyklizení předaných </w:t>
      </w:r>
      <w:r w:rsidR="007D7EE6">
        <w:rPr>
          <w:rFonts w:cs="Arial"/>
          <w:szCs w:val="22"/>
        </w:rPr>
        <w:t>pozemků</w:t>
      </w:r>
      <w:r w:rsidR="00533B07">
        <w:rPr>
          <w:rFonts w:cs="Arial"/>
          <w:szCs w:val="22"/>
        </w:rPr>
        <w:t xml:space="preserve"> a prostor bytového domu</w:t>
      </w:r>
      <w:r w:rsidR="002D2402">
        <w:rPr>
          <w:rFonts w:cs="Arial"/>
          <w:szCs w:val="22"/>
        </w:rPr>
        <w:t xml:space="preserve"> a písemné protokolární předání objednateli</w:t>
      </w:r>
      <w:r w:rsidR="00962A4A" w:rsidRPr="00CF691C">
        <w:rPr>
          <w:rFonts w:cs="Arial"/>
          <w:szCs w:val="22"/>
        </w:rPr>
        <w:t>, nedohodnou-li se smluvní strany jinak.</w:t>
      </w:r>
    </w:p>
    <w:p w14:paraId="1D92A2A1" w14:textId="50149209" w:rsidR="00962A4A" w:rsidRDefault="00962A4A" w:rsidP="001A4CAC">
      <w:pPr>
        <w:numPr>
          <w:ilvl w:val="0"/>
          <w:numId w:val="2"/>
        </w:numPr>
        <w:spacing w:after="60"/>
        <w:jc w:val="both"/>
        <w:rPr>
          <w:rFonts w:cs="Arial"/>
          <w:szCs w:val="22"/>
        </w:rPr>
      </w:pPr>
      <w:r w:rsidRPr="00211A7D">
        <w:rPr>
          <w:rFonts w:cs="Arial"/>
          <w:szCs w:val="22"/>
        </w:rPr>
        <w:t>Smluvní strany</w:t>
      </w:r>
      <w:r w:rsidR="00322A23">
        <w:rPr>
          <w:rFonts w:cs="Arial"/>
          <w:szCs w:val="22"/>
        </w:rPr>
        <w:t xml:space="preserve"> nejsou v prodlení se splněním povinností dle této smlouvy v případě, že prodlení je způsobeno</w:t>
      </w:r>
      <w:r w:rsidRPr="00211A7D">
        <w:rPr>
          <w:rFonts w:cs="Arial"/>
          <w:szCs w:val="22"/>
        </w:rPr>
        <w:t xml:space="preserve"> tzv. vyšší moci. Za vyšší moc se pokládají okolnosti vzniklé po neodvratitelných událostech mimořádné povahy, které mají vliv na plnění podle této smlouvy, např. živelné pohromy, válečné události, atp. V těchto případech se prodlužují rovněž lhůty plnění o dobu trvání takové události, pokud byly jednoznačně a prokazatelně dotčeny působením vyšší moci.</w:t>
      </w:r>
      <w:r w:rsidR="005A635A" w:rsidRPr="00211A7D">
        <w:rPr>
          <w:rFonts w:cs="Arial"/>
          <w:szCs w:val="22"/>
        </w:rPr>
        <w:t xml:space="preserve"> </w:t>
      </w:r>
    </w:p>
    <w:p w14:paraId="1D75CD10" w14:textId="01292012" w:rsidR="00380529" w:rsidRPr="00380529" w:rsidRDefault="00380529" w:rsidP="001A4CAC">
      <w:pPr>
        <w:numPr>
          <w:ilvl w:val="0"/>
          <w:numId w:val="2"/>
        </w:numPr>
        <w:spacing w:after="60"/>
        <w:ind w:left="357" w:hanging="357"/>
        <w:jc w:val="both"/>
        <w:rPr>
          <w:rFonts w:cs="Arial"/>
        </w:rPr>
      </w:pPr>
      <w:r w:rsidRPr="00380529">
        <w:rPr>
          <w:rFonts w:cs="Arial"/>
        </w:rPr>
        <w:lastRenderedPageBreak/>
        <w:t xml:space="preserve">Objednatel je povinen převzít od zhotovitele řádně dokončené dílo bez vad a nedodělků </w:t>
      </w:r>
      <w:r w:rsidRPr="00380529">
        <w:rPr>
          <w:rFonts w:cs="Arial"/>
        </w:rPr>
        <w:br/>
        <w:t>i před termínem dokončení, který je sjednán v</w:t>
      </w:r>
      <w:hyperlink w:anchor="článek_3_odst_1" w:history="1">
        <w:r w:rsidRPr="00380529">
          <w:rPr>
            <w:rStyle w:val="Hypertextovodkaz"/>
            <w:rFonts w:cs="Arial"/>
          </w:rPr>
          <w:t> čl. III odst. 1</w:t>
        </w:r>
      </w:hyperlink>
      <w:r w:rsidRPr="00380529">
        <w:rPr>
          <w:rFonts w:cs="Arial"/>
        </w:rPr>
        <w:t xml:space="preserve">. této smlouvy, a to na základě písemné výzvy zhotovitele, kde bude stanoven termín předání minimálně </w:t>
      </w:r>
      <w:r w:rsidR="00BF5093">
        <w:rPr>
          <w:rFonts w:cs="Arial"/>
        </w:rPr>
        <w:t>3</w:t>
      </w:r>
      <w:r w:rsidR="00BF5093" w:rsidRPr="00380529">
        <w:rPr>
          <w:rFonts w:cs="Arial"/>
        </w:rPr>
        <w:t xml:space="preserve"> </w:t>
      </w:r>
      <w:r w:rsidRPr="00380529">
        <w:rPr>
          <w:rFonts w:cs="Arial"/>
        </w:rPr>
        <w:t>dn</w:t>
      </w:r>
      <w:r w:rsidR="00BF5093">
        <w:rPr>
          <w:rFonts w:cs="Arial"/>
        </w:rPr>
        <w:t>y</w:t>
      </w:r>
      <w:r w:rsidRPr="00380529">
        <w:rPr>
          <w:rFonts w:cs="Arial"/>
        </w:rPr>
        <w:t xml:space="preserve"> od jejího odeslání.</w:t>
      </w:r>
    </w:p>
    <w:p w14:paraId="1B479B52" w14:textId="77777777" w:rsidR="00746F4D" w:rsidRDefault="00380529" w:rsidP="001A4CAC">
      <w:pPr>
        <w:numPr>
          <w:ilvl w:val="0"/>
          <w:numId w:val="2"/>
        </w:numPr>
        <w:spacing w:after="60"/>
        <w:ind w:left="357" w:hanging="357"/>
        <w:jc w:val="both"/>
        <w:rPr>
          <w:rFonts w:cs="Arial"/>
        </w:rPr>
      </w:pPr>
      <w:r w:rsidRPr="00380529">
        <w:rPr>
          <w:rFonts w:cs="Arial"/>
        </w:rPr>
        <w:t>Během provádění díla je objednatel oprávněn dát zhotoviteli písemný odůvodněný pokyn k dočasnému pozastavení provádění díla, a to z důvodu stavu úředních nebo soudních řízení souvisejících s prováděním stavby. Zhotovitel je takovým pokynem vázán. O dobu dočasného</w:t>
      </w:r>
      <w:r w:rsidR="002D2918">
        <w:rPr>
          <w:rFonts w:cs="Arial"/>
        </w:rPr>
        <w:t xml:space="preserve"> pozastavení díla se prodlužuje</w:t>
      </w:r>
      <w:r w:rsidRPr="00380529">
        <w:rPr>
          <w:rFonts w:cs="Arial"/>
        </w:rPr>
        <w:t xml:space="preserve"> doba provedení díla.</w:t>
      </w:r>
    </w:p>
    <w:p w14:paraId="3B18276F" w14:textId="77777777" w:rsidR="00962A4A" w:rsidRPr="00CF691C" w:rsidRDefault="00962A4A" w:rsidP="006D602B">
      <w:pPr>
        <w:spacing w:after="0"/>
        <w:ind w:left="3540" w:firstLine="708"/>
        <w:rPr>
          <w:rFonts w:cs="Arial"/>
          <w:b/>
          <w:szCs w:val="22"/>
        </w:rPr>
      </w:pPr>
      <w:r w:rsidRPr="00CF691C">
        <w:rPr>
          <w:rFonts w:cs="Arial"/>
          <w:b/>
          <w:szCs w:val="22"/>
        </w:rPr>
        <w:t>IV.</w:t>
      </w:r>
    </w:p>
    <w:p w14:paraId="28AD9D93" w14:textId="77777777" w:rsidR="00962A4A" w:rsidRPr="00CF691C" w:rsidRDefault="00962A4A" w:rsidP="00962A4A">
      <w:pPr>
        <w:pStyle w:val="Nadpis1"/>
        <w:numPr>
          <w:ilvl w:val="0"/>
          <w:numId w:val="0"/>
        </w:numPr>
        <w:rPr>
          <w:rFonts w:cs="Arial"/>
          <w:sz w:val="22"/>
          <w:szCs w:val="22"/>
          <w:u w:val="single"/>
        </w:rPr>
      </w:pPr>
      <w:r w:rsidRPr="00CF691C">
        <w:rPr>
          <w:rFonts w:cs="Arial"/>
          <w:sz w:val="22"/>
          <w:szCs w:val="22"/>
          <w:u w:val="single"/>
        </w:rPr>
        <w:t>Cena za dílo</w:t>
      </w:r>
    </w:p>
    <w:p w14:paraId="2782D87C" w14:textId="77777777" w:rsidR="00962A4A" w:rsidRPr="004569BA" w:rsidRDefault="00962A4A" w:rsidP="00733884">
      <w:pPr>
        <w:pStyle w:val="Zkladntext"/>
        <w:numPr>
          <w:ilvl w:val="0"/>
          <w:numId w:val="3"/>
        </w:numPr>
        <w:rPr>
          <w:rFonts w:ascii="Arial" w:hAnsi="Arial" w:cs="Arial"/>
          <w:sz w:val="22"/>
          <w:szCs w:val="22"/>
        </w:rPr>
      </w:pPr>
      <w:r w:rsidRPr="004569BA">
        <w:rPr>
          <w:rFonts w:ascii="Arial" w:hAnsi="Arial" w:cs="Arial"/>
          <w:sz w:val="22"/>
          <w:szCs w:val="22"/>
        </w:rPr>
        <w:t xml:space="preserve">Cena za provedení díla dle této smlouvy byla stanovena dohodou obou smluvních stran ve výši  </w:t>
      </w:r>
    </w:p>
    <w:p w14:paraId="61B7DCD8" w14:textId="66F47C28" w:rsidR="00962A4A" w:rsidRPr="00CF691C" w:rsidRDefault="005D1AC3" w:rsidP="00962A4A">
      <w:pPr>
        <w:pStyle w:val="Zkladntext"/>
        <w:jc w:val="center"/>
        <w:rPr>
          <w:rFonts w:ascii="Arial" w:hAnsi="Arial" w:cs="Arial"/>
          <w:b/>
          <w:sz w:val="22"/>
          <w:szCs w:val="22"/>
        </w:rPr>
      </w:pPr>
      <w:sdt>
        <w:sdtPr>
          <w:rPr>
            <w:rFonts w:ascii="Arial" w:hAnsi="Arial" w:cs="Arial"/>
            <w:b/>
            <w:sz w:val="22"/>
            <w:szCs w:val="22"/>
          </w:rPr>
          <w:id w:val="-1734920291"/>
          <w:placeholder>
            <w:docPart w:val="DefaultPlaceholder_-1854013440"/>
          </w:placeholder>
        </w:sdtPr>
        <w:sdtEndPr/>
        <w:sdtContent>
          <w:r w:rsidR="00962A4A" w:rsidRPr="00D41A84">
            <w:rPr>
              <w:rFonts w:ascii="Arial" w:hAnsi="Arial" w:cs="Arial"/>
              <w:b/>
              <w:sz w:val="22"/>
              <w:szCs w:val="22"/>
            </w:rPr>
            <w:t>.....</w:t>
          </w:r>
          <w:r w:rsidR="0097090C" w:rsidRPr="00D41A84">
            <w:rPr>
              <w:rFonts w:ascii="Arial" w:hAnsi="Arial" w:cs="Arial"/>
              <w:b/>
              <w:sz w:val="22"/>
              <w:szCs w:val="22"/>
            </w:rPr>
            <w:t>.....................</w:t>
          </w:r>
          <w:r w:rsidR="00962A4A" w:rsidRPr="00D41A84">
            <w:rPr>
              <w:rFonts w:ascii="Arial" w:hAnsi="Arial" w:cs="Arial"/>
              <w:b/>
              <w:sz w:val="22"/>
              <w:szCs w:val="22"/>
            </w:rPr>
            <w:t>......</w:t>
          </w:r>
        </w:sdtContent>
      </w:sdt>
      <w:r w:rsidR="00962A4A" w:rsidRPr="00CF691C">
        <w:rPr>
          <w:rFonts w:ascii="Arial" w:hAnsi="Arial" w:cs="Arial"/>
          <w:b/>
          <w:sz w:val="22"/>
          <w:szCs w:val="22"/>
        </w:rPr>
        <w:t xml:space="preserve"> Kč</w:t>
      </w:r>
      <w:r w:rsidR="005A635A" w:rsidRPr="00CF691C">
        <w:rPr>
          <w:rFonts w:ascii="Arial" w:hAnsi="Arial" w:cs="Arial"/>
          <w:b/>
          <w:sz w:val="22"/>
          <w:szCs w:val="22"/>
        </w:rPr>
        <w:t xml:space="preserve"> bez DPH</w:t>
      </w:r>
    </w:p>
    <w:p w14:paraId="65A03577" w14:textId="5DC778F5" w:rsidR="008E1DC5" w:rsidRPr="00CF691C" w:rsidRDefault="00962A4A" w:rsidP="008E1DC5">
      <w:pPr>
        <w:pStyle w:val="Zkladntext"/>
        <w:jc w:val="center"/>
        <w:rPr>
          <w:rFonts w:ascii="Arial" w:hAnsi="Arial" w:cs="Arial"/>
          <w:b/>
          <w:sz w:val="22"/>
          <w:szCs w:val="22"/>
        </w:rPr>
      </w:pPr>
      <w:r w:rsidRPr="00CF691C">
        <w:rPr>
          <w:rFonts w:ascii="Arial" w:hAnsi="Arial" w:cs="Arial"/>
          <w:b/>
          <w:sz w:val="22"/>
          <w:szCs w:val="22"/>
        </w:rPr>
        <w:t xml:space="preserve">(slovy: </w:t>
      </w:r>
      <w:sdt>
        <w:sdtPr>
          <w:rPr>
            <w:rFonts w:ascii="Arial" w:hAnsi="Arial" w:cs="Arial"/>
            <w:b/>
            <w:sz w:val="22"/>
            <w:szCs w:val="22"/>
          </w:rPr>
          <w:id w:val="-1863348715"/>
          <w:placeholder>
            <w:docPart w:val="DefaultPlaceholder_-1854013440"/>
          </w:placeholder>
        </w:sdtPr>
        <w:sdtEndPr/>
        <w:sdtContent>
          <w:r w:rsidRPr="00D41A84">
            <w:rPr>
              <w:rFonts w:ascii="Arial" w:hAnsi="Arial" w:cs="Arial"/>
              <w:b/>
              <w:sz w:val="22"/>
              <w:szCs w:val="22"/>
            </w:rPr>
            <w:t>………</w:t>
          </w:r>
          <w:r w:rsidR="0097090C" w:rsidRPr="00D41A84">
            <w:rPr>
              <w:rFonts w:ascii="Arial" w:hAnsi="Arial" w:cs="Arial"/>
              <w:b/>
              <w:sz w:val="22"/>
              <w:szCs w:val="22"/>
            </w:rPr>
            <w:t>………………………………</w:t>
          </w:r>
          <w:proofErr w:type="gramStart"/>
          <w:r w:rsidR="0097090C" w:rsidRPr="00D41A84">
            <w:rPr>
              <w:rFonts w:ascii="Arial" w:hAnsi="Arial" w:cs="Arial"/>
              <w:b/>
              <w:sz w:val="22"/>
              <w:szCs w:val="22"/>
            </w:rPr>
            <w:t>…….</w:t>
          </w:r>
          <w:proofErr w:type="gramEnd"/>
          <w:r w:rsidRPr="00D41A84">
            <w:rPr>
              <w:rFonts w:ascii="Arial" w:hAnsi="Arial" w:cs="Arial"/>
              <w:b/>
              <w:sz w:val="22"/>
              <w:szCs w:val="22"/>
            </w:rPr>
            <w:t>……………….</w:t>
          </w:r>
        </w:sdtContent>
      </w:sdt>
      <w:r w:rsidRPr="00CF691C">
        <w:rPr>
          <w:rFonts w:ascii="Arial" w:hAnsi="Arial" w:cs="Arial"/>
          <w:b/>
          <w:sz w:val="22"/>
          <w:szCs w:val="22"/>
        </w:rPr>
        <w:t xml:space="preserve"> korun českých</w:t>
      </w:r>
      <w:r w:rsidR="005A635A" w:rsidRPr="00CF691C">
        <w:rPr>
          <w:rFonts w:ascii="Arial" w:hAnsi="Arial" w:cs="Arial"/>
          <w:b/>
          <w:sz w:val="22"/>
          <w:szCs w:val="22"/>
        </w:rPr>
        <w:t xml:space="preserve"> bez DPH</w:t>
      </w:r>
      <w:r w:rsidRPr="00CF691C">
        <w:rPr>
          <w:rFonts w:ascii="Arial" w:hAnsi="Arial" w:cs="Arial"/>
          <w:b/>
          <w:sz w:val="22"/>
          <w:szCs w:val="22"/>
        </w:rPr>
        <w:t>)</w:t>
      </w:r>
      <w:r w:rsidR="00BD17BC">
        <w:rPr>
          <w:rFonts w:ascii="Arial" w:hAnsi="Arial" w:cs="Arial"/>
          <w:b/>
          <w:sz w:val="22"/>
          <w:szCs w:val="22"/>
        </w:rPr>
        <w:t>.</w:t>
      </w:r>
    </w:p>
    <w:p w14:paraId="4E2FFEC1" w14:textId="77777777" w:rsidR="00D14D6D" w:rsidRDefault="008E1DC5" w:rsidP="001A4CAC">
      <w:pPr>
        <w:pStyle w:val="Zkladntext"/>
        <w:spacing w:after="60"/>
        <w:ind w:left="357"/>
        <w:rPr>
          <w:rFonts w:ascii="Arial" w:hAnsi="Arial" w:cs="Arial"/>
          <w:iCs/>
          <w:sz w:val="22"/>
          <w:szCs w:val="22"/>
        </w:rPr>
      </w:pPr>
      <w:r>
        <w:rPr>
          <w:rFonts w:ascii="Arial" w:hAnsi="Arial" w:cs="Arial"/>
          <w:iCs/>
          <w:sz w:val="22"/>
          <w:szCs w:val="22"/>
        </w:rPr>
        <w:t xml:space="preserve">Cena za provedení díla je sjednána jako pevná. Zhotovitel nemůže </w:t>
      </w:r>
      <w:r w:rsidRPr="008E1DC5">
        <w:rPr>
          <w:rFonts w:ascii="Arial" w:hAnsi="Arial" w:cs="Arial"/>
          <w:iCs/>
          <w:sz w:val="22"/>
          <w:szCs w:val="22"/>
        </w:rPr>
        <w:t>žádat změnu ceny proto, že si dílo vyžádalo jiné úsilí nebo jiné náklady, než bylo předpokládáno</w:t>
      </w:r>
      <w:r>
        <w:rPr>
          <w:rFonts w:ascii="Arial" w:hAnsi="Arial" w:cs="Arial"/>
          <w:iCs/>
          <w:sz w:val="22"/>
          <w:szCs w:val="22"/>
        </w:rPr>
        <w:t xml:space="preserve">. Zhotovitel na sebe rovněž přebírá nebezpečí změny okolností, </w:t>
      </w:r>
      <w:r w:rsidR="008709D1">
        <w:rPr>
          <w:rFonts w:ascii="Arial" w:hAnsi="Arial" w:cs="Arial"/>
          <w:iCs/>
          <w:sz w:val="22"/>
          <w:szCs w:val="22"/>
        </w:rPr>
        <w:t xml:space="preserve">v případě, že by nastala </w:t>
      </w:r>
      <w:r w:rsidRPr="008E1DC5">
        <w:rPr>
          <w:rFonts w:ascii="Arial" w:hAnsi="Arial" w:cs="Arial"/>
          <w:iCs/>
          <w:sz w:val="22"/>
          <w:szCs w:val="22"/>
        </w:rPr>
        <w:t>zcela mimořádná nepředvídatelná okolnost, která dokončení díla podstatně ztěžuje,</w:t>
      </w:r>
      <w:r w:rsidR="008709D1">
        <w:rPr>
          <w:rFonts w:ascii="Arial" w:hAnsi="Arial" w:cs="Arial"/>
          <w:iCs/>
          <w:sz w:val="22"/>
          <w:szCs w:val="22"/>
        </w:rPr>
        <w:t xml:space="preserve"> kdy ani za takové situace nemůže požadovat změnu ceny. V ceně za provedení díla jsou rovněž zahrnuty</w:t>
      </w:r>
      <w:r w:rsidR="008709D1" w:rsidRPr="008709D1">
        <w:rPr>
          <w:rFonts w:ascii="Arial" w:hAnsi="Arial" w:cs="Arial"/>
          <w:iCs/>
          <w:sz w:val="22"/>
          <w:szCs w:val="22"/>
        </w:rPr>
        <w:t xml:space="preserve"> veškeré náklady, které budou nezbytné vynaložit </w:t>
      </w:r>
      <w:r w:rsidR="008709D1">
        <w:rPr>
          <w:rFonts w:ascii="Arial" w:hAnsi="Arial" w:cs="Arial"/>
          <w:iCs/>
          <w:sz w:val="22"/>
          <w:szCs w:val="22"/>
        </w:rPr>
        <w:t>v místně plnění na</w:t>
      </w:r>
      <w:r w:rsidR="008709D1" w:rsidRPr="008709D1">
        <w:rPr>
          <w:rFonts w:ascii="Arial" w:hAnsi="Arial" w:cs="Arial"/>
          <w:iCs/>
          <w:sz w:val="22"/>
          <w:szCs w:val="22"/>
        </w:rPr>
        <w:t xml:space="preserve"> objekt objednatele</w:t>
      </w:r>
      <w:r w:rsidR="008709D1">
        <w:rPr>
          <w:rFonts w:ascii="Arial" w:hAnsi="Arial" w:cs="Arial"/>
          <w:iCs/>
          <w:sz w:val="22"/>
          <w:szCs w:val="22"/>
        </w:rPr>
        <w:t>,</w:t>
      </w:r>
      <w:r w:rsidR="008709D1" w:rsidRPr="008709D1">
        <w:rPr>
          <w:rFonts w:ascii="Arial" w:hAnsi="Arial" w:cs="Arial"/>
          <w:iCs/>
          <w:sz w:val="22"/>
          <w:szCs w:val="22"/>
        </w:rPr>
        <w:t xml:space="preserve"> v němž je dílo prováděno, pokud to provedení díla bude vyžadovat</w:t>
      </w:r>
      <w:r w:rsidR="008709D1">
        <w:rPr>
          <w:rFonts w:ascii="Arial" w:hAnsi="Arial" w:cs="Arial"/>
          <w:iCs/>
          <w:sz w:val="22"/>
          <w:szCs w:val="22"/>
        </w:rPr>
        <w:t>.</w:t>
      </w:r>
    </w:p>
    <w:p w14:paraId="224D1ADD" w14:textId="5F689896" w:rsidR="00164443" w:rsidRPr="00CA6805" w:rsidRDefault="00164443" w:rsidP="001A4CAC">
      <w:pPr>
        <w:pStyle w:val="Zkladntext"/>
        <w:numPr>
          <w:ilvl w:val="0"/>
          <w:numId w:val="3"/>
        </w:numPr>
        <w:spacing w:after="60"/>
        <w:ind w:left="357"/>
        <w:rPr>
          <w:rFonts w:ascii="Arial" w:hAnsi="Arial" w:cs="Arial"/>
          <w:iCs/>
          <w:sz w:val="22"/>
          <w:szCs w:val="22"/>
        </w:rPr>
      </w:pPr>
      <w:r w:rsidRPr="00CA6805">
        <w:rPr>
          <w:rFonts w:ascii="Arial" w:hAnsi="Arial" w:cs="Arial"/>
          <w:iCs/>
          <w:sz w:val="22"/>
          <w:szCs w:val="22"/>
        </w:rPr>
        <w:t xml:space="preserve">Zhotovitel před podpisem této smlouvy o dílo porozuměl plně stavebnímu dílu a v ceně díla zohlednil vše potřebné pro následné náležité provedení prací, tak aby předávané dílo bylo kompletní co do rozsahu a kvality. </w:t>
      </w:r>
      <w:r w:rsidR="00CA6805">
        <w:rPr>
          <w:rFonts w:ascii="Arial" w:hAnsi="Arial" w:cs="Arial"/>
          <w:iCs/>
          <w:sz w:val="22"/>
          <w:szCs w:val="22"/>
        </w:rPr>
        <w:t>Zhotovitel</w:t>
      </w:r>
      <w:r w:rsidR="00CA6805" w:rsidRPr="00CA6805">
        <w:rPr>
          <w:rFonts w:ascii="Arial" w:hAnsi="Arial" w:cs="Arial"/>
          <w:iCs/>
          <w:sz w:val="22"/>
          <w:szCs w:val="22"/>
        </w:rPr>
        <w:t xml:space="preserve"> </w:t>
      </w:r>
      <w:r w:rsidRPr="00CA6805">
        <w:rPr>
          <w:rFonts w:ascii="Arial" w:hAnsi="Arial" w:cs="Arial"/>
          <w:iCs/>
          <w:sz w:val="22"/>
          <w:szCs w:val="22"/>
        </w:rPr>
        <w:t xml:space="preserve">dále prohlašuje, že </w:t>
      </w:r>
      <w:r w:rsidR="008E1DC5">
        <w:rPr>
          <w:rFonts w:ascii="Arial" w:hAnsi="Arial" w:cs="Arial"/>
          <w:iCs/>
          <w:sz w:val="22"/>
          <w:szCs w:val="22"/>
        </w:rPr>
        <w:t>si vypracoval veškerou nezbytnou dokumentaci</w:t>
      </w:r>
      <w:r w:rsidR="00CA6805">
        <w:rPr>
          <w:rFonts w:ascii="Arial" w:hAnsi="Arial" w:cs="Arial"/>
          <w:iCs/>
          <w:sz w:val="22"/>
          <w:szCs w:val="22"/>
        </w:rPr>
        <w:t xml:space="preserve"> k provedení díla</w:t>
      </w:r>
      <w:r w:rsidR="008E1DC5">
        <w:rPr>
          <w:rFonts w:ascii="Arial" w:hAnsi="Arial" w:cs="Arial"/>
          <w:iCs/>
          <w:sz w:val="22"/>
          <w:szCs w:val="22"/>
        </w:rPr>
        <w:t xml:space="preserve">, která </w:t>
      </w:r>
      <w:r w:rsidRPr="00CA6805">
        <w:rPr>
          <w:rFonts w:ascii="Arial" w:hAnsi="Arial" w:cs="Arial"/>
          <w:iCs/>
          <w:sz w:val="22"/>
          <w:szCs w:val="22"/>
        </w:rPr>
        <w:t>umožňuje provést dílo podle n</w:t>
      </w:r>
      <w:r w:rsidR="00045C89" w:rsidRPr="00CA6805">
        <w:rPr>
          <w:rFonts w:ascii="Arial" w:hAnsi="Arial" w:cs="Arial"/>
          <w:iCs/>
          <w:sz w:val="22"/>
          <w:szCs w:val="22"/>
        </w:rPr>
        <w:t>ěho</w:t>
      </w:r>
      <w:r w:rsidRPr="00CA6805">
        <w:rPr>
          <w:rFonts w:ascii="Arial" w:hAnsi="Arial" w:cs="Arial"/>
          <w:iCs/>
          <w:sz w:val="22"/>
          <w:szCs w:val="22"/>
        </w:rPr>
        <w:t xml:space="preserve"> v</w:t>
      </w:r>
      <w:r w:rsidR="00890AD9" w:rsidRPr="00CA6805">
        <w:rPr>
          <w:rFonts w:ascii="Arial" w:hAnsi="Arial" w:cs="Arial"/>
          <w:iCs/>
          <w:sz w:val="22"/>
          <w:szCs w:val="22"/>
        </w:rPr>
        <w:t> </w:t>
      </w:r>
      <w:r w:rsidRPr="00CA6805">
        <w:rPr>
          <w:rFonts w:ascii="Arial" w:hAnsi="Arial" w:cs="Arial"/>
          <w:iCs/>
          <w:sz w:val="22"/>
          <w:szCs w:val="22"/>
        </w:rPr>
        <w:t>rozsahu, způsobem, za cenu a v</w:t>
      </w:r>
      <w:r w:rsidR="00CA6805">
        <w:rPr>
          <w:rFonts w:ascii="Arial" w:hAnsi="Arial" w:cs="Arial"/>
          <w:iCs/>
          <w:sz w:val="22"/>
          <w:szCs w:val="22"/>
        </w:rPr>
        <w:t> </w:t>
      </w:r>
      <w:r w:rsidRPr="00CA6805">
        <w:rPr>
          <w:rFonts w:ascii="Arial" w:hAnsi="Arial" w:cs="Arial"/>
          <w:iCs/>
          <w:sz w:val="22"/>
          <w:szCs w:val="22"/>
        </w:rPr>
        <w:t>termínech</w:t>
      </w:r>
      <w:r w:rsidR="00CA6805">
        <w:rPr>
          <w:rFonts w:ascii="Arial" w:hAnsi="Arial" w:cs="Arial"/>
          <w:iCs/>
          <w:sz w:val="22"/>
          <w:szCs w:val="22"/>
        </w:rPr>
        <w:t xml:space="preserve"> uvedených v této smlouvě</w:t>
      </w:r>
      <w:r w:rsidRPr="00CA6805">
        <w:rPr>
          <w:rFonts w:ascii="Arial" w:hAnsi="Arial" w:cs="Arial"/>
          <w:iCs/>
          <w:sz w:val="22"/>
          <w:szCs w:val="22"/>
        </w:rPr>
        <w:t xml:space="preserve"> </w:t>
      </w:r>
      <w:r w:rsidR="00CF5150" w:rsidRPr="00CA6805">
        <w:rPr>
          <w:rFonts w:ascii="Arial" w:hAnsi="Arial" w:cs="Arial"/>
          <w:iCs/>
          <w:sz w:val="22"/>
          <w:szCs w:val="22"/>
        </w:rPr>
        <w:br/>
      </w:r>
      <w:r w:rsidRPr="00CA6805">
        <w:rPr>
          <w:rFonts w:ascii="Arial" w:hAnsi="Arial" w:cs="Arial"/>
          <w:iCs/>
          <w:sz w:val="22"/>
          <w:szCs w:val="22"/>
        </w:rPr>
        <w:t>a nepožaduje žádné je</w:t>
      </w:r>
      <w:r w:rsidR="00045C89" w:rsidRPr="00CA6805">
        <w:rPr>
          <w:rFonts w:ascii="Arial" w:hAnsi="Arial" w:cs="Arial"/>
          <w:iCs/>
          <w:sz w:val="22"/>
          <w:szCs w:val="22"/>
        </w:rPr>
        <w:t>ho</w:t>
      </w:r>
      <w:r w:rsidRPr="00CA6805">
        <w:rPr>
          <w:rFonts w:ascii="Arial" w:hAnsi="Arial" w:cs="Arial"/>
          <w:iCs/>
          <w:sz w:val="22"/>
          <w:szCs w:val="22"/>
        </w:rPr>
        <w:t xml:space="preserve"> další doplnění a</w:t>
      </w:r>
      <w:r w:rsidR="00890AD9" w:rsidRPr="00CA6805">
        <w:rPr>
          <w:rFonts w:ascii="Arial" w:hAnsi="Arial" w:cs="Arial"/>
          <w:iCs/>
          <w:sz w:val="22"/>
          <w:szCs w:val="22"/>
        </w:rPr>
        <w:t> </w:t>
      </w:r>
      <w:r w:rsidRPr="00CA6805">
        <w:rPr>
          <w:rFonts w:ascii="Arial" w:hAnsi="Arial" w:cs="Arial"/>
          <w:iCs/>
          <w:sz w:val="22"/>
          <w:szCs w:val="22"/>
        </w:rPr>
        <w:t>nezjistil v n</w:t>
      </w:r>
      <w:r w:rsidR="00045C89" w:rsidRPr="00CA6805">
        <w:rPr>
          <w:rFonts w:ascii="Arial" w:hAnsi="Arial" w:cs="Arial"/>
          <w:iCs/>
          <w:sz w:val="22"/>
          <w:szCs w:val="22"/>
        </w:rPr>
        <w:t>ěm</w:t>
      </w:r>
      <w:r w:rsidRPr="00CA6805">
        <w:rPr>
          <w:rFonts w:ascii="Arial" w:hAnsi="Arial" w:cs="Arial"/>
          <w:iCs/>
          <w:sz w:val="22"/>
          <w:szCs w:val="22"/>
        </w:rPr>
        <w:t xml:space="preserve"> podstatné nejasnosti ani závady.</w:t>
      </w:r>
    </w:p>
    <w:p w14:paraId="030C6795" w14:textId="4AB2A342" w:rsidR="00962A4A" w:rsidRPr="00CF691C" w:rsidRDefault="00962A4A" w:rsidP="001A4CAC">
      <w:pPr>
        <w:pStyle w:val="Zkladntext"/>
        <w:numPr>
          <w:ilvl w:val="0"/>
          <w:numId w:val="3"/>
        </w:numPr>
        <w:spacing w:after="60"/>
        <w:ind w:left="357"/>
        <w:rPr>
          <w:rFonts w:ascii="Arial" w:hAnsi="Arial" w:cs="Arial"/>
          <w:sz w:val="22"/>
          <w:szCs w:val="22"/>
        </w:rPr>
      </w:pPr>
      <w:r w:rsidRPr="00CF691C">
        <w:rPr>
          <w:rFonts w:ascii="Arial" w:hAnsi="Arial" w:cs="Arial"/>
          <w:sz w:val="22"/>
          <w:szCs w:val="22"/>
        </w:rPr>
        <w:t xml:space="preserve">Zhotovitel rovněž </w:t>
      </w:r>
      <w:r w:rsidR="00CA6805">
        <w:rPr>
          <w:rFonts w:ascii="Arial" w:hAnsi="Arial" w:cs="Arial"/>
          <w:sz w:val="22"/>
          <w:szCs w:val="22"/>
        </w:rPr>
        <w:t>odpovídá</w:t>
      </w:r>
      <w:r w:rsidR="00CA6805" w:rsidRPr="00CF691C">
        <w:rPr>
          <w:rFonts w:ascii="Arial" w:hAnsi="Arial" w:cs="Arial"/>
          <w:sz w:val="22"/>
          <w:szCs w:val="22"/>
        </w:rPr>
        <w:t xml:space="preserve"> </w:t>
      </w:r>
      <w:r w:rsidRPr="00CF691C">
        <w:rPr>
          <w:rFonts w:ascii="Arial" w:hAnsi="Arial" w:cs="Arial"/>
          <w:sz w:val="22"/>
          <w:szCs w:val="22"/>
        </w:rPr>
        <w:t xml:space="preserve">za kompletní provedení díla za cenu stanovenou dle </w:t>
      </w:r>
      <w:r w:rsidR="0098636C">
        <w:rPr>
          <w:rFonts w:ascii="Arial" w:hAnsi="Arial" w:cs="Arial"/>
          <w:sz w:val="22"/>
          <w:szCs w:val="22"/>
        </w:rPr>
        <w:br/>
      </w:r>
      <w:r w:rsidRPr="00CF691C">
        <w:rPr>
          <w:rFonts w:ascii="Arial" w:hAnsi="Arial" w:cs="Arial"/>
          <w:sz w:val="22"/>
          <w:szCs w:val="22"/>
        </w:rPr>
        <w:t>čl. IV. odst. 1 této smlouvy. Cena za dílo</w:t>
      </w:r>
      <w:r w:rsidR="00015D9F" w:rsidRPr="00CF691C">
        <w:rPr>
          <w:rFonts w:ascii="Arial" w:hAnsi="Arial" w:cs="Arial"/>
          <w:sz w:val="22"/>
          <w:szCs w:val="22"/>
        </w:rPr>
        <w:t xml:space="preserve"> kryje veškeré náklady, které jsou pro potřebné </w:t>
      </w:r>
      <w:r w:rsidR="00CF691C">
        <w:rPr>
          <w:rFonts w:ascii="Arial" w:hAnsi="Arial" w:cs="Arial"/>
          <w:sz w:val="22"/>
          <w:szCs w:val="22"/>
        </w:rPr>
        <w:br/>
      </w:r>
      <w:r w:rsidR="00015D9F" w:rsidRPr="00CF691C">
        <w:rPr>
          <w:rFonts w:ascii="Arial" w:hAnsi="Arial" w:cs="Arial"/>
          <w:sz w:val="22"/>
          <w:szCs w:val="22"/>
        </w:rPr>
        <w:t xml:space="preserve">pro řádné dokončení díla dle této smlouvy a </w:t>
      </w:r>
      <w:r w:rsidRPr="00CF691C">
        <w:rPr>
          <w:rFonts w:ascii="Arial" w:hAnsi="Arial" w:cs="Arial"/>
          <w:sz w:val="22"/>
          <w:szCs w:val="22"/>
        </w:rPr>
        <w:t xml:space="preserve">je tedy cenou pevnou a maximálně přípustnou, kterou je možné měnit jen postupy výslovně předvídanými v této smlouvě. </w:t>
      </w:r>
    </w:p>
    <w:p w14:paraId="0D736FB9" w14:textId="29F77BA2" w:rsidR="00F60EB5" w:rsidRDefault="00F60EB5" w:rsidP="001A4CAC">
      <w:pPr>
        <w:pStyle w:val="Zkladntext"/>
        <w:numPr>
          <w:ilvl w:val="0"/>
          <w:numId w:val="3"/>
        </w:numPr>
        <w:spacing w:after="60"/>
        <w:ind w:left="357"/>
        <w:rPr>
          <w:rFonts w:ascii="Arial" w:hAnsi="Arial" w:cs="Arial"/>
          <w:sz w:val="22"/>
          <w:szCs w:val="22"/>
        </w:rPr>
      </w:pPr>
      <w:r>
        <w:rPr>
          <w:rFonts w:ascii="Arial" w:hAnsi="Arial" w:cs="Arial"/>
          <w:sz w:val="22"/>
          <w:szCs w:val="22"/>
        </w:rPr>
        <w:t>Objednatel prohlašuje, že předmět dodávky je používán k ekonomické činnosti a bude na ni aplikován režim přenesené daňové povinnosti podle §92e zákona č. 235/2004</w:t>
      </w:r>
      <w:r w:rsidR="00AC2967">
        <w:rPr>
          <w:rFonts w:ascii="Arial" w:hAnsi="Arial" w:cs="Arial"/>
          <w:sz w:val="22"/>
          <w:szCs w:val="22"/>
        </w:rPr>
        <w:t xml:space="preserve"> </w:t>
      </w:r>
      <w:r>
        <w:rPr>
          <w:rFonts w:ascii="Arial" w:hAnsi="Arial" w:cs="Arial"/>
          <w:sz w:val="22"/>
          <w:szCs w:val="22"/>
        </w:rPr>
        <w:t>Sb. o DPH.</w:t>
      </w:r>
    </w:p>
    <w:p w14:paraId="2091BE56" w14:textId="77777777" w:rsidR="0085049F" w:rsidRDefault="00962A4A" w:rsidP="001A4CAC">
      <w:pPr>
        <w:pStyle w:val="Zkladntext"/>
        <w:numPr>
          <w:ilvl w:val="0"/>
          <w:numId w:val="3"/>
        </w:numPr>
        <w:spacing w:after="60"/>
        <w:ind w:left="357"/>
        <w:rPr>
          <w:rFonts w:ascii="Arial" w:hAnsi="Arial" w:cs="Arial"/>
          <w:sz w:val="22"/>
          <w:szCs w:val="22"/>
        </w:rPr>
      </w:pPr>
      <w:r w:rsidRPr="007F5E0E">
        <w:rPr>
          <w:rFonts w:ascii="Arial" w:hAnsi="Arial" w:cs="Arial"/>
          <w:sz w:val="22"/>
          <w:szCs w:val="22"/>
        </w:rPr>
        <w:t>Cena za dílo je platná po celou dobu realizace díla.</w:t>
      </w:r>
    </w:p>
    <w:p w14:paraId="0458B66D" w14:textId="070FE01E" w:rsidR="00C23B77" w:rsidRDefault="00C23B77" w:rsidP="001A4CAC">
      <w:pPr>
        <w:pStyle w:val="Zkladntext"/>
        <w:numPr>
          <w:ilvl w:val="0"/>
          <w:numId w:val="3"/>
        </w:numPr>
        <w:spacing w:after="60"/>
        <w:ind w:left="357"/>
        <w:rPr>
          <w:rFonts w:ascii="Arial" w:hAnsi="Arial" w:cs="Arial"/>
          <w:sz w:val="22"/>
          <w:szCs w:val="22"/>
        </w:rPr>
      </w:pPr>
      <w:r>
        <w:rPr>
          <w:rFonts w:ascii="Arial" w:hAnsi="Arial" w:cs="Arial"/>
          <w:sz w:val="22"/>
          <w:szCs w:val="22"/>
        </w:rPr>
        <w:t xml:space="preserve">V případě, že bude </w:t>
      </w:r>
      <w:r w:rsidR="00333B92">
        <w:rPr>
          <w:rFonts w:ascii="Arial" w:hAnsi="Arial" w:cs="Arial"/>
          <w:sz w:val="22"/>
          <w:szCs w:val="22"/>
        </w:rPr>
        <w:t>objednatel</w:t>
      </w:r>
      <w:r>
        <w:rPr>
          <w:rFonts w:ascii="Arial" w:hAnsi="Arial" w:cs="Arial"/>
          <w:sz w:val="22"/>
          <w:szCs w:val="22"/>
        </w:rPr>
        <w:t xml:space="preserve"> požadovat provedení víceprací na díle dle této smlouvy, zavazuje se zhotovitel, že takové vícepráce </w:t>
      </w:r>
      <w:proofErr w:type="gramStart"/>
      <w:r>
        <w:rPr>
          <w:rFonts w:ascii="Arial" w:hAnsi="Arial" w:cs="Arial"/>
          <w:sz w:val="22"/>
          <w:szCs w:val="22"/>
        </w:rPr>
        <w:t>provede</w:t>
      </w:r>
      <w:proofErr w:type="gramEnd"/>
      <w:r>
        <w:rPr>
          <w:rFonts w:ascii="Arial" w:hAnsi="Arial" w:cs="Arial"/>
          <w:sz w:val="22"/>
          <w:szCs w:val="22"/>
        </w:rPr>
        <w:t xml:space="preserve"> a to za cenu, která bude odpovídat ceně položek tvořících cenu díla, bude-li se jednat o položky totožné nebo obdobné, v ostatních případech musí odpovídat ceně obvyklé v místě a čase provádění díla. </w:t>
      </w:r>
    </w:p>
    <w:p w14:paraId="123FB094" w14:textId="77777777" w:rsidR="00962A4A" w:rsidRPr="002E39A1" w:rsidRDefault="00962A4A" w:rsidP="002E39A1">
      <w:pPr>
        <w:pStyle w:val="Zkladntext"/>
        <w:spacing w:after="0"/>
        <w:ind w:left="357"/>
        <w:jc w:val="center"/>
        <w:rPr>
          <w:rFonts w:ascii="Arial" w:hAnsi="Arial" w:cs="Arial"/>
          <w:b/>
        </w:rPr>
      </w:pPr>
      <w:r w:rsidRPr="002E39A1">
        <w:rPr>
          <w:rFonts w:ascii="Arial" w:hAnsi="Arial" w:cs="Arial"/>
          <w:b/>
        </w:rPr>
        <w:t>V.</w:t>
      </w:r>
    </w:p>
    <w:p w14:paraId="3065CE3F" w14:textId="77777777" w:rsidR="00962A4A" w:rsidRPr="00CF691C" w:rsidRDefault="00962A4A" w:rsidP="002E39A1">
      <w:pPr>
        <w:pStyle w:val="Nadpis1"/>
        <w:rPr>
          <w:u w:val="single"/>
        </w:rPr>
      </w:pPr>
      <w:r w:rsidRPr="00A64E76">
        <w:rPr>
          <w:u w:val="single"/>
        </w:rPr>
        <w:t>Platební podmínky</w:t>
      </w:r>
    </w:p>
    <w:p w14:paraId="4CA60E5E" w14:textId="77777777" w:rsidR="00962A4A" w:rsidRPr="00CF691C" w:rsidRDefault="00962A4A" w:rsidP="001A4CAC">
      <w:pPr>
        <w:numPr>
          <w:ilvl w:val="0"/>
          <w:numId w:val="4"/>
        </w:numPr>
        <w:spacing w:after="60"/>
        <w:jc w:val="both"/>
        <w:rPr>
          <w:rFonts w:cs="Arial"/>
          <w:szCs w:val="22"/>
        </w:rPr>
      </w:pPr>
      <w:r w:rsidRPr="00CF691C">
        <w:rPr>
          <w:rFonts w:cs="Arial"/>
          <w:szCs w:val="22"/>
        </w:rPr>
        <w:t>Smluvní strany se dohodly na následujícím režimu úhrady ceny za dílo:</w:t>
      </w:r>
    </w:p>
    <w:p w14:paraId="198210EE" w14:textId="77777777" w:rsidR="00962A4A" w:rsidRPr="007F5E0E" w:rsidRDefault="002B732D" w:rsidP="001A4CAC">
      <w:pPr>
        <w:numPr>
          <w:ilvl w:val="0"/>
          <w:numId w:val="12"/>
        </w:numPr>
        <w:tabs>
          <w:tab w:val="clear" w:pos="814"/>
        </w:tabs>
        <w:spacing w:after="60"/>
        <w:ind w:left="709" w:hanging="283"/>
        <w:jc w:val="both"/>
        <w:rPr>
          <w:rFonts w:cs="Arial"/>
          <w:szCs w:val="22"/>
        </w:rPr>
      </w:pPr>
      <w:r w:rsidRPr="00B524F8">
        <w:rPr>
          <w:szCs w:val="22"/>
        </w:rPr>
        <w:t>Cenu za dílo se objednatel zavazuje zaplatit zhotoviteli bezhotovostním převodem na účet zhotovitele.</w:t>
      </w:r>
      <w:r w:rsidRPr="00B524F8">
        <w:rPr>
          <w:rFonts w:cs="Arial"/>
          <w:szCs w:val="22"/>
        </w:rPr>
        <w:t xml:space="preserve"> </w:t>
      </w:r>
      <w:r w:rsidRPr="00B524F8">
        <w:rPr>
          <w:szCs w:val="22"/>
        </w:rPr>
        <w:t>Cenu díla je zhotovitel oprávněn uplatnit po objednateli daňovým dokladem, a to nejdříve v den, kdy zhotovitel splní svou povinnost provést dílo bez vad a nedodělků dle této smlouvy</w:t>
      </w:r>
      <w:r w:rsidRPr="00B524F8">
        <w:rPr>
          <w:rFonts w:eastAsia="Times New Roman" w:cs="Arial"/>
          <w:iCs/>
          <w:color w:val="000000"/>
          <w:spacing w:val="-5"/>
          <w:szCs w:val="22"/>
          <w:lang w:eastAsia="ar-SA"/>
        </w:rPr>
        <w:t>. D</w:t>
      </w:r>
      <w:r w:rsidRPr="00B524F8">
        <w:rPr>
          <w:szCs w:val="22"/>
        </w:rPr>
        <w:t>ílo předá zhotovitel bez vad a nedodělků objednateli protokolárně</w:t>
      </w:r>
    </w:p>
    <w:p w14:paraId="2DD039B4" w14:textId="77777777" w:rsidR="00CC124C" w:rsidRDefault="002B732D" w:rsidP="001A4CAC">
      <w:pPr>
        <w:numPr>
          <w:ilvl w:val="0"/>
          <w:numId w:val="12"/>
        </w:numPr>
        <w:tabs>
          <w:tab w:val="clear" w:pos="814"/>
        </w:tabs>
        <w:spacing w:before="120" w:after="60"/>
        <w:ind w:left="709" w:hanging="283"/>
        <w:jc w:val="both"/>
        <w:rPr>
          <w:rFonts w:cs="Arial"/>
          <w:szCs w:val="22"/>
        </w:rPr>
      </w:pPr>
      <w:r w:rsidRPr="00B524F8">
        <w:rPr>
          <w:rFonts w:cs="Arial"/>
          <w:szCs w:val="22"/>
        </w:rPr>
        <w:t xml:space="preserve">Soupis skutečně provedených prací je objednatel povinen odsouhlasit nebo připomínkovat nejpozději do </w:t>
      </w:r>
      <w:r>
        <w:rPr>
          <w:rFonts w:cs="Arial"/>
          <w:szCs w:val="22"/>
        </w:rPr>
        <w:t>5</w:t>
      </w:r>
      <w:r w:rsidRPr="00B524F8">
        <w:rPr>
          <w:rFonts w:cs="Arial"/>
          <w:szCs w:val="22"/>
        </w:rPr>
        <w:t xml:space="preserve"> pracovních dnů od jejich sepsání a předložení zhotovitelem</w:t>
      </w:r>
      <w:r w:rsidRPr="00B524F8">
        <w:rPr>
          <w:szCs w:val="22"/>
        </w:rPr>
        <w:t>.</w:t>
      </w:r>
    </w:p>
    <w:p w14:paraId="28426D8F" w14:textId="77777777" w:rsidR="00121D86" w:rsidRPr="0077122D" w:rsidRDefault="002D24C2" w:rsidP="001A4CAC">
      <w:pPr>
        <w:numPr>
          <w:ilvl w:val="0"/>
          <w:numId w:val="12"/>
        </w:numPr>
        <w:tabs>
          <w:tab w:val="clear" w:pos="814"/>
        </w:tabs>
        <w:spacing w:before="120" w:after="60"/>
        <w:ind w:left="709" w:hanging="283"/>
        <w:jc w:val="both"/>
        <w:rPr>
          <w:rFonts w:cs="Arial"/>
          <w:szCs w:val="22"/>
        </w:rPr>
      </w:pPr>
      <w:r>
        <w:rPr>
          <w:rFonts w:cs="Arial"/>
          <w:szCs w:val="22"/>
        </w:rPr>
        <w:lastRenderedPageBreak/>
        <w:t>P</w:t>
      </w:r>
      <w:r w:rsidR="00265D0D" w:rsidRPr="00265D0D">
        <w:rPr>
          <w:rFonts w:cs="Arial"/>
          <w:szCs w:val="22"/>
        </w:rPr>
        <w:t xml:space="preserve">řípadné vícepráce se zhotovitel zavazuje uplatnit samostatným daňovým dokladem a to na základě uzavřeného dodatku k této smlouvě, kterým se objednatel zaváže vícepráce zhotoviteli uhradit.  </w:t>
      </w:r>
    </w:p>
    <w:p w14:paraId="1771BF26" w14:textId="77777777" w:rsidR="0072484D" w:rsidRPr="0077122D" w:rsidRDefault="00265D0D" w:rsidP="001A4CAC">
      <w:pPr>
        <w:numPr>
          <w:ilvl w:val="0"/>
          <w:numId w:val="4"/>
        </w:numPr>
        <w:tabs>
          <w:tab w:val="left" w:pos="5115"/>
        </w:tabs>
        <w:spacing w:after="60"/>
        <w:jc w:val="both"/>
        <w:rPr>
          <w:rFonts w:cs="Arial"/>
          <w:szCs w:val="22"/>
        </w:rPr>
      </w:pPr>
      <w:r>
        <w:rPr>
          <w:rFonts w:cs="Arial"/>
          <w:szCs w:val="22"/>
        </w:rPr>
        <w:t xml:space="preserve">Splatnost všech daňových dokladů vystavených podle odst. 1 tohoto článku smlouvy dohodly smluvní strany na </w:t>
      </w:r>
      <w:r w:rsidR="002C3F93">
        <w:rPr>
          <w:rFonts w:cs="Arial"/>
          <w:szCs w:val="22"/>
        </w:rPr>
        <w:t>30</w:t>
      </w:r>
      <w:r>
        <w:rPr>
          <w:rFonts w:cs="Arial"/>
          <w:szCs w:val="22"/>
        </w:rPr>
        <w:t xml:space="preserve"> dnů ode dne doručení daňového dokladu objednateli, když dnem splnění se rozumí den připsání příslušné částky na účet zhotovitele. </w:t>
      </w:r>
    </w:p>
    <w:p w14:paraId="01BED120" w14:textId="77777777" w:rsidR="00097A31" w:rsidRPr="004D2592" w:rsidRDefault="00265D0D" w:rsidP="001A4CAC">
      <w:pPr>
        <w:numPr>
          <w:ilvl w:val="0"/>
          <w:numId w:val="4"/>
        </w:numPr>
        <w:spacing w:after="60"/>
        <w:ind w:left="351" w:hanging="357"/>
        <w:jc w:val="both"/>
        <w:rPr>
          <w:rFonts w:cs="Arial"/>
          <w:szCs w:val="22"/>
        </w:rPr>
      </w:pPr>
      <w:bookmarkStart w:id="3" w:name="článek_5_odst_3"/>
      <w:r w:rsidRPr="00265D0D">
        <w:rPr>
          <w:rFonts w:cs="Arial"/>
          <w:szCs w:val="22"/>
        </w:rPr>
        <w:t>Daňový doklad musí být vystaven zhotovitelem ve tře</w:t>
      </w:r>
      <w:r w:rsidRPr="00265D0D">
        <w:rPr>
          <w:rFonts w:eastAsia="Times New Roman" w:cs="Arial"/>
          <w:iCs/>
          <w:color w:val="000000"/>
          <w:spacing w:val="-5"/>
          <w:szCs w:val="22"/>
          <w:lang w:eastAsia="ar-SA"/>
        </w:rPr>
        <w:t xml:space="preserve">ch vyhotoveních. Nedílnou součástí daňového dokladu jsou náležitosti stanovené v zákoně č. 235/2004 Sb., ve znění změn </w:t>
      </w:r>
      <w:r w:rsidRPr="00265D0D">
        <w:rPr>
          <w:rFonts w:eastAsia="Times New Roman" w:cs="Arial"/>
          <w:iCs/>
          <w:color w:val="000000"/>
          <w:spacing w:val="-5"/>
          <w:szCs w:val="22"/>
          <w:lang w:eastAsia="ar-SA"/>
        </w:rPr>
        <w:br/>
        <w:t>a doplňků, zák</w:t>
      </w:r>
      <w:bookmarkEnd w:id="3"/>
      <w:r w:rsidRPr="00265D0D">
        <w:rPr>
          <w:rFonts w:eastAsia="Times New Roman" w:cs="Arial"/>
          <w:iCs/>
          <w:color w:val="000000"/>
          <w:spacing w:val="-5"/>
          <w:szCs w:val="22"/>
          <w:lang w:eastAsia="ar-SA"/>
        </w:rPr>
        <w:t>on o DPH, přesný název projektu, registrační číslo projektu. Na každém účetním doklad</w:t>
      </w:r>
      <w:r>
        <w:rPr>
          <w:rFonts w:cs="Arial"/>
          <w:iCs/>
          <w:szCs w:val="22"/>
        </w:rPr>
        <w:t>u</w:t>
      </w:r>
      <w:r w:rsidR="00097A31" w:rsidRPr="00097A31">
        <w:rPr>
          <w:rFonts w:cs="Arial"/>
          <w:iCs/>
          <w:szCs w:val="22"/>
        </w:rPr>
        <w:t>, případně v příloze tohoto dokladu, musí být uvedena informace o ceně za měrnou jednotku a vyjádřeno množství. V případě, že na účetním dokladu bude uvedena nekonkrétní či sdružená měrná jednotka (např. komplet, soubor), ze které není jednoznačně poznat, co je konkrétně fakturováno, musí být příslušná položka s touto měrnou jednotkou dále specifikována.</w:t>
      </w:r>
    </w:p>
    <w:p w14:paraId="10697492" w14:textId="70C4C75C" w:rsidR="004D2592" w:rsidRPr="00520960" w:rsidRDefault="00E7669F" w:rsidP="001A4CAC">
      <w:pPr>
        <w:numPr>
          <w:ilvl w:val="0"/>
          <w:numId w:val="4"/>
        </w:numPr>
        <w:spacing w:after="60"/>
        <w:ind w:left="351" w:hanging="357"/>
        <w:jc w:val="both"/>
        <w:rPr>
          <w:rFonts w:cs="Arial"/>
          <w:szCs w:val="22"/>
        </w:rPr>
      </w:pPr>
      <w:r w:rsidRPr="00520960">
        <w:rPr>
          <w:rFonts w:cs="Arial"/>
        </w:rPr>
        <w:t xml:space="preserve">Daňový doklad/faktura vystavená zhotovitelem musí mj. obsahovat systémové číslo </w:t>
      </w:r>
      <w:r w:rsidRPr="00520960">
        <w:rPr>
          <w:rFonts w:cs="Arial"/>
        </w:rPr>
        <w:br/>
        <w:t xml:space="preserve">veřejné zakázky </w:t>
      </w:r>
      <w:r w:rsidR="00751158" w:rsidRPr="000B3BB9">
        <w:rPr>
          <w:b/>
          <w:bCs/>
          <w:szCs w:val="22"/>
        </w:rPr>
        <w:t>P1</w:t>
      </w:r>
      <w:r w:rsidR="00042A0D" w:rsidRPr="000B3BB9">
        <w:rPr>
          <w:b/>
          <w:bCs/>
          <w:szCs w:val="22"/>
        </w:rPr>
        <w:t>9</w:t>
      </w:r>
      <w:r w:rsidR="00751158" w:rsidRPr="000B3BB9">
        <w:rPr>
          <w:b/>
          <w:bCs/>
          <w:szCs w:val="22"/>
        </w:rPr>
        <w:t>V000000</w:t>
      </w:r>
      <w:r w:rsidR="000733DA">
        <w:rPr>
          <w:b/>
          <w:bCs/>
          <w:szCs w:val="22"/>
        </w:rPr>
        <w:t>316</w:t>
      </w:r>
      <w:r w:rsidR="00751158" w:rsidRPr="000B3BB9">
        <w:rPr>
          <w:bCs/>
          <w:szCs w:val="22"/>
        </w:rPr>
        <w:t>.</w:t>
      </w:r>
    </w:p>
    <w:p w14:paraId="38A9C482" w14:textId="77777777" w:rsidR="00097A31" w:rsidRPr="00097A31" w:rsidRDefault="00097A31" w:rsidP="001A4CAC">
      <w:pPr>
        <w:numPr>
          <w:ilvl w:val="0"/>
          <w:numId w:val="4"/>
        </w:numPr>
        <w:spacing w:after="60"/>
        <w:ind w:left="351" w:hanging="357"/>
        <w:jc w:val="both"/>
        <w:rPr>
          <w:rFonts w:cs="Arial"/>
        </w:rPr>
      </w:pPr>
      <w:r w:rsidRPr="00097A31">
        <w:rPr>
          <w:rFonts w:cs="Arial"/>
        </w:rPr>
        <w:t xml:space="preserve">Podmínkou úhrady jakékoliv částky objednatelem zhotoviteli je věcná správnost všech údajů uvedených na daňových dokladech a účetní úplnost vyžadovaná zákonem </w:t>
      </w:r>
      <w:r w:rsidRPr="00097A31">
        <w:rPr>
          <w:rFonts w:cs="Arial"/>
        </w:rPr>
        <w:br/>
        <w:t xml:space="preserve">o účetnictví. </w:t>
      </w:r>
    </w:p>
    <w:p w14:paraId="63E473EF" w14:textId="77777777" w:rsidR="00962A4A" w:rsidRPr="0085049F" w:rsidRDefault="00097A31" w:rsidP="001A4CAC">
      <w:pPr>
        <w:numPr>
          <w:ilvl w:val="0"/>
          <w:numId w:val="4"/>
        </w:numPr>
        <w:spacing w:after="60"/>
        <w:ind w:left="351" w:hanging="357"/>
        <w:jc w:val="both"/>
        <w:rPr>
          <w:rFonts w:cs="Arial"/>
          <w:sz w:val="20"/>
          <w:szCs w:val="22"/>
        </w:rPr>
      </w:pPr>
      <w:r w:rsidRPr="00097A31">
        <w:rPr>
          <w:rFonts w:cs="Arial"/>
        </w:rPr>
        <w:t xml:space="preserve">V případě, že faktury budou obsahovat neúplné nebo nesprávné údaje a náležitosti, </w:t>
      </w:r>
      <w:r w:rsidRPr="00097A31">
        <w:rPr>
          <w:rFonts w:cs="Arial"/>
        </w:rPr>
        <w:br/>
        <w:t>je objednatel neprodleně po takovém zjištění povinen vrátit příslušnou fakturu zhotoviteli k přepracování s tím, že lhůta splatnosti běží až ode dne doručení přepracované faktury</w:t>
      </w:r>
      <w:r w:rsidR="0085049F">
        <w:rPr>
          <w:rFonts w:cs="Arial"/>
        </w:rPr>
        <w:t>.</w:t>
      </w:r>
    </w:p>
    <w:p w14:paraId="4E408751" w14:textId="77777777" w:rsidR="00962A4A" w:rsidRPr="00CF691C" w:rsidRDefault="00962A4A" w:rsidP="0049025B">
      <w:pPr>
        <w:pStyle w:val="Nadpis1"/>
        <w:spacing w:after="0"/>
      </w:pPr>
      <w:r w:rsidRPr="00CF691C">
        <w:t>VI.</w:t>
      </w:r>
    </w:p>
    <w:p w14:paraId="1C94130F" w14:textId="77777777" w:rsidR="00962A4A" w:rsidRPr="00CF691C" w:rsidRDefault="00962A4A" w:rsidP="0049025B">
      <w:pPr>
        <w:pStyle w:val="Nadpis1"/>
        <w:rPr>
          <w:u w:val="single"/>
        </w:rPr>
      </w:pPr>
      <w:r w:rsidRPr="00CF691C">
        <w:rPr>
          <w:u w:val="single"/>
        </w:rPr>
        <w:t>Podmínky provádění díla</w:t>
      </w:r>
    </w:p>
    <w:p w14:paraId="77ABD7C0" w14:textId="77777777" w:rsidR="00A7722D" w:rsidRPr="00A7722D" w:rsidRDefault="00A7722D" w:rsidP="001A4CAC">
      <w:pPr>
        <w:pStyle w:val="Zkladntext"/>
        <w:numPr>
          <w:ilvl w:val="0"/>
          <w:numId w:val="24"/>
        </w:numPr>
        <w:spacing w:after="60"/>
        <w:rPr>
          <w:rFonts w:ascii="Arial" w:hAnsi="Arial" w:cs="Arial"/>
          <w:sz w:val="22"/>
          <w:szCs w:val="22"/>
        </w:rPr>
      </w:pPr>
      <w:bookmarkStart w:id="4" w:name="článek_6_odst_1"/>
      <w:r w:rsidRPr="00DD2F28">
        <w:rPr>
          <w:rFonts w:ascii="Arial" w:hAnsi="Arial" w:cs="Arial"/>
          <w:sz w:val="22"/>
        </w:rPr>
        <w:t>Zhotov</w:t>
      </w:r>
      <w:bookmarkEnd w:id="4"/>
      <w:r w:rsidRPr="00DD2F28">
        <w:rPr>
          <w:rFonts w:ascii="Arial" w:hAnsi="Arial" w:cs="Arial"/>
          <w:sz w:val="22"/>
        </w:rPr>
        <w:t>itel je povinen provádět dílo odborně a v souladu se svými povinnostmi vyplývajícími z této smlouvy a obecně platných právních předpisů.</w:t>
      </w:r>
      <w:r>
        <w:rPr>
          <w:rFonts w:ascii="Arial" w:hAnsi="Arial" w:cs="Arial"/>
          <w:sz w:val="22"/>
        </w:rPr>
        <w:t xml:space="preserve"> </w:t>
      </w:r>
    </w:p>
    <w:p w14:paraId="1680CE86" w14:textId="77777777" w:rsidR="00BF5093" w:rsidRDefault="00A7722D" w:rsidP="001A4CAC">
      <w:pPr>
        <w:pStyle w:val="Zkladntext"/>
        <w:numPr>
          <w:ilvl w:val="0"/>
          <w:numId w:val="24"/>
        </w:numPr>
        <w:spacing w:after="60"/>
        <w:rPr>
          <w:rFonts w:ascii="Arial" w:hAnsi="Arial" w:cs="Arial"/>
          <w:sz w:val="22"/>
        </w:rPr>
      </w:pPr>
      <w:r w:rsidRPr="00DD2F28">
        <w:rPr>
          <w:rFonts w:ascii="Arial" w:hAnsi="Arial" w:cs="Arial"/>
          <w:sz w:val="22"/>
        </w:rPr>
        <w:t>Objednatel se zavazuje přiměřeným anebo dohodnutým způsobem při výstavbě díla spolupůsobit a napomáhat.</w:t>
      </w:r>
    </w:p>
    <w:p w14:paraId="497E6F38" w14:textId="77777777" w:rsidR="00A7722D" w:rsidRDefault="00A7722D" w:rsidP="001A4CAC">
      <w:pPr>
        <w:pStyle w:val="Zkladntext"/>
        <w:numPr>
          <w:ilvl w:val="0"/>
          <w:numId w:val="24"/>
        </w:numPr>
        <w:spacing w:after="60"/>
        <w:rPr>
          <w:rFonts w:ascii="Arial" w:hAnsi="Arial" w:cs="Arial"/>
          <w:sz w:val="22"/>
        </w:rPr>
      </w:pPr>
      <w:r w:rsidRPr="00DD2F28">
        <w:rPr>
          <w:rFonts w:ascii="Arial" w:hAnsi="Arial" w:cs="Arial"/>
          <w:sz w:val="22"/>
        </w:rPr>
        <w:t>Zhotovitel se zavazuje na svůj vlastní náklad zjistit na místech dotčených stavbou díla skutečný stav inženýrských sítí (tzn. rozvody vody, elektřiny, plynu, telekomunikace atp.) u jednotlivých správců těchto sítí. Zhotovitel zajistí na svůj náklad na místech dotčených stavbou ochranu všech podzemních i nadzemních inženýrských sítí tak, aby v průběhu prací nedošlo k jejich poškození.</w:t>
      </w:r>
      <w:r w:rsidR="0079399F">
        <w:rPr>
          <w:rFonts w:ascii="Arial" w:hAnsi="Arial" w:cs="Arial"/>
          <w:sz w:val="22"/>
        </w:rPr>
        <w:t xml:space="preserve"> Zhotovitel si zajistí aktualizaci již vydaných vyjádření správců sítí.</w:t>
      </w:r>
    </w:p>
    <w:p w14:paraId="774B7D54" w14:textId="77777777" w:rsidR="0043718C" w:rsidRPr="00300C97" w:rsidRDefault="00300C97" w:rsidP="001A4CAC">
      <w:pPr>
        <w:pStyle w:val="Zkladntext"/>
        <w:numPr>
          <w:ilvl w:val="0"/>
          <w:numId w:val="24"/>
        </w:numPr>
        <w:spacing w:after="60"/>
        <w:rPr>
          <w:rFonts w:ascii="Arial" w:hAnsi="Arial" w:cs="Arial"/>
          <w:sz w:val="22"/>
        </w:rPr>
      </w:pPr>
      <w:r w:rsidRPr="00300C97">
        <w:rPr>
          <w:rFonts w:ascii="Arial" w:hAnsi="Arial" w:cs="Arial"/>
          <w:sz w:val="22"/>
        </w:rPr>
        <w:t xml:space="preserve">Zhotovitel se rovněž zavazuje konzultovat s objednatelem jakékoli </w:t>
      </w:r>
      <w:r w:rsidR="0043718C" w:rsidRPr="00300C97">
        <w:rPr>
          <w:rFonts w:ascii="Arial" w:hAnsi="Arial" w:cs="Arial"/>
          <w:sz w:val="22"/>
        </w:rPr>
        <w:t>přípravné práce</w:t>
      </w:r>
      <w:r>
        <w:rPr>
          <w:rFonts w:ascii="Arial" w:hAnsi="Arial" w:cs="Arial"/>
          <w:sz w:val="22"/>
        </w:rPr>
        <w:t xml:space="preserve"> na díle</w:t>
      </w:r>
      <w:r w:rsidRPr="00300C97">
        <w:rPr>
          <w:rFonts w:ascii="Arial" w:hAnsi="Arial" w:cs="Arial"/>
          <w:sz w:val="22"/>
        </w:rPr>
        <w:t>.</w:t>
      </w:r>
    </w:p>
    <w:p w14:paraId="2613F348" w14:textId="77777777" w:rsidR="00A7722D" w:rsidRPr="00DD2F28" w:rsidRDefault="00A7722D" w:rsidP="001A4CAC">
      <w:pPr>
        <w:pStyle w:val="Zkladntext"/>
        <w:numPr>
          <w:ilvl w:val="0"/>
          <w:numId w:val="24"/>
        </w:numPr>
        <w:spacing w:after="60"/>
        <w:rPr>
          <w:rFonts w:ascii="Arial" w:hAnsi="Arial" w:cs="Arial"/>
          <w:sz w:val="22"/>
        </w:rPr>
      </w:pPr>
      <w:r>
        <w:rPr>
          <w:rFonts w:ascii="Arial" w:hAnsi="Arial" w:cs="Arial"/>
          <w:sz w:val="22"/>
        </w:rPr>
        <w:t>Z</w:t>
      </w:r>
      <w:r w:rsidRPr="00DD2F28">
        <w:rPr>
          <w:rFonts w:ascii="Arial" w:hAnsi="Arial" w:cs="Arial"/>
          <w:sz w:val="22"/>
        </w:rPr>
        <w:t>hotovitel zajišťuje na svůj náklad</w:t>
      </w:r>
      <w:r>
        <w:rPr>
          <w:rFonts w:ascii="Arial" w:hAnsi="Arial" w:cs="Arial"/>
          <w:sz w:val="22"/>
        </w:rPr>
        <w:t xml:space="preserve"> d</w:t>
      </w:r>
      <w:r w:rsidRPr="00DD2F28">
        <w:rPr>
          <w:rFonts w:ascii="Arial" w:hAnsi="Arial" w:cs="Arial"/>
          <w:sz w:val="22"/>
        </w:rPr>
        <w:t>opravně inženýrská opatření, vytýčení všech sítí, případné zábory veřejných prostranství a komunikací</w:t>
      </w:r>
      <w:r>
        <w:rPr>
          <w:rFonts w:ascii="Arial" w:hAnsi="Arial" w:cs="Arial"/>
          <w:sz w:val="22"/>
        </w:rPr>
        <w:t>, zvláštní užívání komunikací</w:t>
      </w:r>
      <w:r w:rsidRPr="00DD2F28">
        <w:rPr>
          <w:rFonts w:ascii="Arial" w:hAnsi="Arial" w:cs="Arial"/>
          <w:sz w:val="22"/>
        </w:rPr>
        <w:t xml:space="preserve"> </w:t>
      </w:r>
      <w:r>
        <w:rPr>
          <w:rFonts w:ascii="Arial" w:hAnsi="Arial" w:cs="Arial"/>
          <w:sz w:val="22"/>
        </w:rPr>
        <w:br/>
      </w:r>
      <w:r w:rsidRPr="00DD2F28">
        <w:rPr>
          <w:rFonts w:ascii="Arial" w:hAnsi="Arial" w:cs="Arial"/>
          <w:sz w:val="22"/>
        </w:rPr>
        <w:t xml:space="preserve">a uhradí veškeré poplatky s tím spojené. </w:t>
      </w:r>
    </w:p>
    <w:p w14:paraId="6668DD0E" w14:textId="77777777" w:rsidR="00A7722D" w:rsidRPr="00DD2F28" w:rsidRDefault="00A7722D" w:rsidP="001A4CAC">
      <w:pPr>
        <w:pStyle w:val="Zkladntext"/>
        <w:spacing w:after="60"/>
        <w:ind w:left="360"/>
        <w:rPr>
          <w:rFonts w:ascii="Arial" w:hAnsi="Arial" w:cs="Arial"/>
          <w:sz w:val="22"/>
        </w:rPr>
      </w:pPr>
      <w:r w:rsidRPr="00DD2F28">
        <w:rPr>
          <w:rFonts w:ascii="Arial" w:hAnsi="Arial" w:cs="Arial"/>
          <w:sz w:val="22"/>
        </w:rPr>
        <w:t>Dále si zhotovitel na svůj náklad zajistí:</w:t>
      </w:r>
    </w:p>
    <w:p w14:paraId="5FF5625D" w14:textId="24BE04CF" w:rsidR="00A7722D" w:rsidRPr="00520960" w:rsidRDefault="00A7722D" w:rsidP="001A4CAC">
      <w:pPr>
        <w:pStyle w:val="Zkladntext"/>
        <w:numPr>
          <w:ilvl w:val="0"/>
          <w:numId w:val="17"/>
        </w:numPr>
        <w:spacing w:after="60"/>
        <w:ind w:left="782" w:hanging="357"/>
        <w:rPr>
          <w:rFonts w:ascii="Arial" w:hAnsi="Arial" w:cs="Arial"/>
          <w:sz w:val="22"/>
        </w:rPr>
      </w:pPr>
      <w:r w:rsidRPr="00520960">
        <w:rPr>
          <w:rFonts w:ascii="Arial" w:hAnsi="Arial" w:cs="Arial"/>
          <w:sz w:val="22"/>
        </w:rPr>
        <w:t xml:space="preserve">pomocné konstrukce a práce nevyplývající </w:t>
      </w:r>
      <w:r w:rsidR="00520960">
        <w:rPr>
          <w:rFonts w:ascii="Arial" w:hAnsi="Arial" w:cs="Arial"/>
          <w:sz w:val="22"/>
        </w:rPr>
        <w:t>konkrétně ze zhotovitelem zpracované dokumentace</w:t>
      </w:r>
      <w:r w:rsidRPr="00520960">
        <w:rPr>
          <w:rFonts w:ascii="Arial" w:hAnsi="Arial" w:cs="Arial"/>
          <w:sz w:val="22"/>
        </w:rPr>
        <w:t>, které jsou však nezbytné pro plné provedení díla,</w:t>
      </w:r>
    </w:p>
    <w:p w14:paraId="63CB626C" w14:textId="77777777" w:rsidR="00A7722D" w:rsidRPr="00DD2F28" w:rsidRDefault="00A7722D" w:rsidP="001A4CAC">
      <w:pPr>
        <w:pStyle w:val="Zkladntext"/>
        <w:widowControl w:val="0"/>
        <w:numPr>
          <w:ilvl w:val="0"/>
          <w:numId w:val="17"/>
        </w:numPr>
        <w:tabs>
          <w:tab w:val="left" w:pos="1134"/>
        </w:tabs>
        <w:suppressAutoHyphens/>
        <w:spacing w:after="60"/>
        <w:ind w:left="782" w:hanging="357"/>
        <w:rPr>
          <w:rFonts w:ascii="Arial" w:hAnsi="Arial" w:cs="Arial"/>
          <w:sz w:val="22"/>
        </w:rPr>
      </w:pPr>
      <w:r w:rsidRPr="00DD2F28">
        <w:rPr>
          <w:rFonts w:ascii="Arial" w:hAnsi="Arial" w:cs="Arial"/>
          <w:sz w:val="22"/>
        </w:rPr>
        <w:t xml:space="preserve">inženýrská činnost </w:t>
      </w:r>
      <w:r w:rsidR="004244E6">
        <w:rPr>
          <w:rFonts w:ascii="Arial" w:hAnsi="Arial" w:cs="Arial"/>
          <w:sz w:val="22"/>
        </w:rPr>
        <w:t>zhotovitele</w:t>
      </w:r>
      <w:r w:rsidRPr="00DD2F28">
        <w:rPr>
          <w:rFonts w:ascii="Arial" w:hAnsi="Arial" w:cs="Arial"/>
          <w:sz w:val="22"/>
        </w:rPr>
        <w:t xml:space="preserve"> po celou dobu trvání předmětné zakázky a předání všech potřebných dokladů při předání stavby objednateli,</w:t>
      </w:r>
    </w:p>
    <w:p w14:paraId="0C8BC4DF" w14:textId="77777777" w:rsidR="00A7722D" w:rsidRPr="00DD2F28" w:rsidRDefault="00A7722D" w:rsidP="001A4CAC">
      <w:pPr>
        <w:pStyle w:val="Zkladntext"/>
        <w:widowControl w:val="0"/>
        <w:numPr>
          <w:ilvl w:val="0"/>
          <w:numId w:val="17"/>
        </w:numPr>
        <w:tabs>
          <w:tab w:val="left" w:pos="1134"/>
        </w:tabs>
        <w:suppressAutoHyphens/>
        <w:spacing w:after="60"/>
        <w:ind w:left="782" w:hanging="357"/>
        <w:rPr>
          <w:rFonts w:ascii="Arial" w:hAnsi="Arial" w:cs="Arial"/>
          <w:sz w:val="22"/>
        </w:rPr>
      </w:pPr>
      <w:r w:rsidRPr="00DD2F28">
        <w:rPr>
          <w:rFonts w:ascii="Arial" w:hAnsi="Arial" w:cs="Arial"/>
          <w:sz w:val="22"/>
        </w:rPr>
        <w:t>zajištění technické a dokladové dokumentace (dokumentace skutečného provedení ve dvojím vyhotovení),</w:t>
      </w:r>
    </w:p>
    <w:p w14:paraId="690C473F" w14:textId="77777777" w:rsidR="00A7722D" w:rsidRPr="00DD2F28" w:rsidRDefault="00A7722D" w:rsidP="001A4CAC">
      <w:pPr>
        <w:pStyle w:val="Zkladntext"/>
        <w:numPr>
          <w:ilvl w:val="0"/>
          <w:numId w:val="24"/>
        </w:numPr>
        <w:spacing w:after="60"/>
        <w:rPr>
          <w:rFonts w:ascii="Arial" w:hAnsi="Arial" w:cs="Arial"/>
          <w:sz w:val="22"/>
        </w:rPr>
      </w:pPr>
      <w:r w:rsidRPr="00DD2F28">
        <w:rPr>
          <w:rFonts w:ascii="Arial" w:hAnsi="Arial" w:cs="Arial"/>
          <w:sz w:val="22"/>
        </w:rPr>
        <w:t xml:space="preserve">Zařízení staveniště, včetně zajištění odběru všech potřebných medií, si po dobu výstavby zajišťuje a hradí zhotovitel. </w:t>
      </w:r>
    </w:p>
    <w:p w14:paraId="17162A7C" w14:textId="77777777" w:rsidR="00A7722D" w:rsidRPr="00DD2F28" w:rsidRDefault="00A7722D" w:rsidP="001A4CAC">
      <w:pPr>
        <w:pStyle w:val="Zkladntext"/>
        <w:numPr>
          <w:ilvl w:val="0"/>
          <w:numId w:val="24"/>
        </w:numPr>
        <w:spacing w:after="60"/>
        <w:rPr>
          <w:rFonts w:ascii="Arial" w:hAnsi="Arial" w:cs="Arial"/>
          <w:sz w:val="22"/>
        </w:rPr>
      </w:pPr>
      <w:bookmarkStart w:id="5" w:name="článek_6_odst_6"/>
      <w:r w:rsidRPr="00DD2F28">
        <w:rPr>
          <w:rFonts w:ascii="Arial" w:hAnsi="Arial" w:cs="Arial"/>
          <w:sz w:val="22"/>
        </w:rPr>
        <w:t>Zhotovitel je povinen na staveništi zachovávat čistotu a pořádek, neprodleně odstraňovat na svůj náklad odpady a nečistoty vzniklé v souvislosti s prováděním díla, neznečišťovat veřejné pro</w:t>
      </w:r>
      <w:bookmarkEnd w:id="5"/>
      <w:r w:rsidRPr="00DD2F28">
        <w:rPr>
          <w:rFonts w:ascii="Arial" w:hAnsi="Arial" w:cs="Arial"/>
          <w:sz w:val="22"/>
        </w:rPr>
        <w:t xml:space="preserve">story a v případě jejich znečištění je uklízet. Zhotovitel je zároveň povinen </w:t>
      </w:r>
      <w:r w:rsidRPr="00DD2F28">
        <w:rPr>
          <w:rFonts w:ascii="Arial" w:hAnsi="Arial" w:cs="Arial"/>
          <w:sz w:val="22"/>
        </w:rPr>
        <w:lastRenderedPageBreak/>
        <w:t xml:space="preserve">zajistit dodržování bezpečnostních, požárních, ekologických event. dalších předpisů platných v ČR v době provádění stavby. Veškerý odpad vzniklý činností zhotovitele </w:t>
      </w:r>
      <w:r>
        <w:rPr>
          <w:rFonts w:ascii="Arial" w:hAnsi="Arial" w:cs="Arial"/>
          <w:sz w:val="22"/>
        </w:rPr>
        <w:br/>
      </w:r>
      <w:r w:rsidRPr="00DD2F28">
        <w:rPr>
          <w:rFonts w:ascii="Arial" w:hAnsi="Arial" w:cs="Arial"/>
          <w:sz w:val="22"/>
        </w:rPr>
        <w:t xml:space="preserve">je tento povinen odstranit, do zhotovitelem připravených kontejnerů vždy nejpozději </w:t>
      </w:r>
      <w:r>
        <w:rPr>
          <w:rFonts w:ascii="Arial" w:hAnsi="Arial" w:cs="Arial"/>
          <w:sz w:val="22"/>
        </w:rPr>
        <w:br/>
      </w:r>
      <w:r w:rsidRPr="00DD2F28">
        <w:rPr>
          <w:rFonts w:ascii="Arial" w:hAnsi="Arial" w:cs="Arial"/>
          <w:sz w:val="22"/>
        </w:rPr>
        <w:t>do 20.00 hodin každého dne.</w:t>
      </w:r>
    </w:p>
    <w:p w14:paraId="48688E6B" w14:textId="77777777" w:rsidR="00A7722D" w:rsidRPr="00DD2F28" w:rsidRDefault="00A7722D" w:rsidP="001A4CAC">
      <w:pPr>
        <w:pStyle w:val="Zkladntext"/>
        <w:numPr>
          <w:ilvl w:val="0"/>
          <w:numId w:val="24"/>
        </w:numPr>
        <w:spacing w:after="60"/>
        <w:rPr>
          <w:rFonts w:ascii="Arial" w:hAnsi="Arial" w:cs="Arial"/>
          <w:sz w:val="22"/>
        </w:rPr>
      </w:pPr>
      <w:r w:rsidRPr="00DD2F28">
        <w:rPr>
          <w:rFonts w:ascii="Arial" w:hAnsi="Arial" w:cs="Arial"/>
          <w:sz w:val="22"/>
        </w:rPr>
        <w:t>Zhotovitel zajistí dodržování předpisů bezpečnosti a organizace práce a požární ochrany všemi svými pracovníky pověřenými prováděním díla a rovněž i pracovníky případných subdodavatelů včetně používání ochranných pomůcek. Zhotovitel jmenuje osobu odpovědnou za dodržování bezpečnostních předpisů a předpisů o ochraně zdraví, a to ke dni zahájení prací a tuto osobu uvede do stavebního deníku včetně příslušného telefonního spojení na ni. Škody způsobené nedodržením předpisů o bezpečnosti práce a ochraně zdraví při práci zhotovitelem nebo jeho subdodavatelů hradí beze zbytku zhotovitel.</w:t>
      </w:r>
    </w:p>
    <w:p w14:paraId="6E2C81A0" w14:textId="77777777" w:rsidR="002F087F" w:rsidRDefault="00962A4A" w:rsidP="001A4CAC">
      <w:pPr>
        <w:pStyle w:val="Zkladntext"/>
        <w:numPr>
          <w:ilvl w:val="0"/>
          <w:numId w:val="24"/>
        </w:numPr>
        <w:spacing w:after="60"/>
        <w:rPr>
          <w:rFonts w:ascii="Arial" w:hAnsi="Arial" w:cs="Arial"/>
          <w:sz w:val="22"/>
          <w:szCs w:val="22"/>
        </w:rPr>
      </w:pPr>
      <w:r w:rsidRPr="0049025B">
        <w:rPr>
          <w:rFonts w:ascii="Arial" w:hAnsi="Arial" w:cs="Arial"/>
          <w:sz w:val="22"/>
          <w:szCs w:val="22"/>
        </w:rPr>
        <w:t>Zhotovitel se zavazuje vyzvat zástupce objednatele</w:t>
      </w:r>
      <w:r w:rsidR="001D5A54">
        <w:rPr>
          <w:rFonts w:ascii="Arial" w:hAnsi="Arial" w:cs="Arial"/>
          <w:sz w:val="22"/>
          <w:szCs w:val="22"/>
        </w:rPr>
        <w:t xml:space="preserve"> elektronicky e-mailem a </w:t>
      </w:r>
      <w:r w:rsidRPr="0049025B">
        <w:rPr>
          <w:rFonts w:ascii="Arial" w:hAnsi="Arial" w:cs="Arial"/>
          <w:sz w:val="22"/>
          <w:szCs w:val="22"/>
        </w:rPr>
        <w:t>zápisem do stavebního deníku</w:t>
      </w:r>
      <w:r w:rsidR="001D5A54">
        <w:rPr>
          <w:rFonts w:ascii="Arial" w:hAnsi="Arial" w:cs="Arial"/>
          <w:sz w:val="22"/>
          <w:szCs w:val="22"/>
        </w:rPr>
        <w:t xml:space="preserve"> </w:t>
      </w:r>
      <w:r w:rsidRPr="0049025B">
        <w:rPr>
          <w:rFonts w:ascii="Arial" w:hAnsi="Arial" w:cs="Arial"/>
          <w:sz w:val="22"/>
          <w:szCs w:val="22"/>
        </w:rPr>
        <w:t xml:space="preserve">stavby k prověření všech prací, které mají být zakryty a to nejméně </w:t>
      </w:r>
      <w:r w:rsidR="00C15756">
        <w:rPr>
          <w:rFonts w:ascii="Arial" w:hAnsi="Arial" w:cs="Arial"/>
          <w:sz w:val="22"/>
          <w:szCs w:val="22"/>
        </w:rPr>
        <w:br/>
      </w:r>
      <w:r w:rsidRPr="0049025B">
        <w:rPr>
          <w:rFonts w:ascii="Arial" w:hAnsi="Arial" w:cs="Arial"/>
          <w:sz w:val="22"/>
          <w:szCs w:val="22"/>
        </w:rPr>
        <w:t>4 pracovní dny předem. Současně vyzve k prohlídce před zakrytím i zástupce těch orgánů a organizací (správce sítí), které si to vyžádaly ve stanoviscích k</w:t>
      </w:r>
      <w:r w:rsidR="00F36C7E" w:rsidRPr="0049025B">
        <w:rPr>
          <w:rFonts w:ascii="Arial" w:hAnsi="Arial" w:cs="Arial"/>
          <w:sz w:val="22"/>
          <w:szCs w:val="22"/>
        </w:rPr>
        <w:t> vydanému souhlasu s provedením ohlášené stavby</w:t>
      </w:r>
      <w:r w:rsidRPr="0049025B">
        <w:rPr>
          <w:rFonts w:ascii="Arial" w:hAnsi="Arial" w:cs="Arial"/>
          <w:sz w:val="22"/>
          <w:szCs w:val="22"/>
        </w:rPr>
        <w:t xml:space="preserve">. Nesplnění této povinnosti se řídí právní úpravou dle § </w:t>
      </w:r>
      <w:r w:rsidR="0051267C" w:rsidRPr="0049025B">
        <w:rPr>
          <w:rFonts w:ascii="Arial" w:hAnsi="Arial" w:cs="Arial"/>
          <w:sz w:val="22"/>
          <w:szCs w:val="22"/>
        </w:rPr>
        <w:t xml:space="preserve">2626 občanského </w:t>
      </w:r>
      <w:r w:rsidRPr="0049025B">
        <w:rPr>
          <w:rFonts w:ascii="Arial" w:hAnsi="Arial" w:cs="Arial"/>
          <w:sz w:val="22"/>
          <w:szCs w:val="22"/>
        </w:rPr>
        <w:t>zákoníku.</w:t>
      </w:r>
    </w:p>
    <w:p w14:paraId="3C75C066" w14:textId="77777777" w:rsidR="00A7722D" w:rsidRPr="0049025B" w:rsidRDefault="00A7722D" w:rsidP="001A4CAC">
      <w:pPr>
        <w:pStyle w:val="Zkladntext"/>
        <w:numPr>
          <w:ilvl w:val="0"/>
          <w:numId w:val="24"/>
        </w:numPr>
        <w:spacing w:after="60"/>
        <w:rPr>
          <w:rFonts w:ascii="Arial" w:hAnsi="Arial" w:cs="Arial"/>
          <w:sz w:val="22"/>
          <w:szCs w:val="22"/>
        </w:rPr>
      </w:pPr>
      <w:r w:rsidRPr="0049025B">
        <w:rPr>
          <w:rFonts w:ascii="Arial" w:hAnsi="Arial" w:cs="Arial"/>
          <w:sz w:val="22"/>
          <w:szCs w:val="22"/>
        </w:rPr>
        <w:t xml:space="preserve">Nedostaví-li se v určené lhůtě zástupce objednatele k prověření konstrukcí a prací určených k zakrytí, ačkoli byl k tomu řádně </w:t>
      </w:r>
      <w:r w:rsidR="001D5A54">
        <w:rPr>
          <w:rFonts w:ascii="Arial" w:hAnsi="Arial" w:cs="Arial"/>
          <w:sz w:val="22"/>
          <w:szCs w:val="22"/>
        </w:rPr>
        <w:t xml:space="preserve">ve stavebním deníku i </w:t>
      </w:r>
      <w:r w:rsidRPr="0049025B">
        <w:rPr>
          <w:rFonts w:ascii="Arial" w:hAnsi="Arial" w:cs="Arial"/>
          <w:sz w:val="22"/>
          <w:szCs w:val="22"/>
        </w:rPr>
        <w:t>e</w:t>
      </w:r>
      <w:r w:rsidR="001D5A54">
        <w:rPr>
          <w:rFonts w:ascii="Arial" w:hAnsi="Arial" w:cs="Arial"/>
          <w:sz w:val="22"/>
          <w:szCs w:val="22"/>
        </w:rPr>
        <w:t>-</w:t>
      </w:r>
      <w:r w:rsidRPr="0049025B">
        <w:rPr>
          <w:rFonts w:ascii="Arial" w:hAnsi="Arial" w:cs="Arial"/>
          <w:sz w:val="22"/>
          <w:szCs w:val="22"/>
        </w:rPr>
        <w:t xml:space="preserve">mailem vyzván, může zhotovitel po určené lhůtě pokračovat v práci za předpokladu, že zajistí zápis stanoviska dotčených orgánů a organizací (správci sítí) ve stavebním deníku. </w:t>
      </w:r>
    </w:p>
    <w:p w14:paraId="0C62EAD7" w14:textId="77777777" w:rsidR="00A7722D" w:rsidRPr="00A7722D" w:rsidRDefault="00A7722D" w:rsidP="001A4CAC">
      <w:pPr>
        <w:pStyle w:val="Zkladntext"/>
        <w:numPr>
          <w:ilvl w:val="0"/>
          <w:numId w:val="24"/>
        </w:numPr>
        <w:spacing w:after="60"/>
        <w:rPr>
          <w:rFonts w:ascii="Arial" w:hAnsi="Arial" w:cs="Arial"/>
          <w:sz w:val="22"/>
          <w:szCs w:val="22"/>
        </w:rPr>
      </w:pPr>
      <w:r w:rsidRPr="00A7722D">
        <w:rPr>
          <w:rFonts w:ascii="Arial" w:hAnsi="Arial" w:cs="Arial"/>
          <w:sz w:val="22"/>
          <w:szCs w:val="22"/>
        </w:rPr>
        <w:t>Zhotovitel je povinen vést řádně stavební deník a zapisovat do něj všechny údaje důležité pro řádné provádění díla. Deník bude uložen na stavbě u stavbyvedoucího a to tak, aby byl kdykoliv na požádání k dispozici objednateli i pro příslušný technický dozor objednatele.</w:t>
      </w:r>
    </w:p>
    <w:p w14:paraId="49D7EF28" w14:textId="77777777" w:rsidR="00A7722D" w:rsidRPr="00A7722D" w:rsidRDefault="00A7722D" w:rsidP="001A4CAC">
      <w:pPr>
        <w:spacing w:after="60"/>
        <w:ind w:firstLine="360"/>
        <w:rPr>
          <w:rFonts w:cs="Arial"/>
          <w:szCs w:val="22"/>
        </w:rPr>
      </w:pPr>
      <w:r w:rsidRPr="00A7722D">
        <w:rPr>
          <w:rFonts w:cs="Arial"/>
          <w:szCs w:val="22"/>
        </w:rPr>
        <w:t>Do stavebního deníku jsou oprávněni provádět zápisy:</w:t>
      </w:r>
    </w:p>
    <w:p w14:paraId="7BFE9C15" w14:textId="67CCCEC8" w:rsidR="00A7722D" w:rsidRPr="00A7722D" w:rsidRDefault="00A7722D" w:rsidP="001A4CAC">
      <w:pPr>
        <w:numPr>
          <w:ilvl w:val="0"/>
          <w:numId w:val="18"/>
        </w:numPr>
        <w:spacing w:after="0"/>
        <w:ind w:left="782" w:hanging="357"/>
        <w:jc w:val="both"/>
        <w:rPr>
          <w:rFonts w:cs="Arial"/>
          <w:szCs w:val="22"/>
        </w:rPr>
      </w:pPr>
      <w:r w:rsidRPr="00A7722D">
        <w:rPr>
          <w:rFonts w:cs="Arial"/>
          <w:szCs w:val="22"/>
        </w:rPr>
        <w:t xml:space="preserve">za objednatele </w:t>
      </w:r>
      <w:r w:rsidR="00C5580A">
        <w:rPr>
          <w:rFonts w:cs="Arial"/>
          <w:szCs w:val="22"/>
        </w:rPr>
        <w:t>–</w:t>
      </w:r>
      <w:r w:rsidRPr="00A7722D">
        <w:rPr>
          <w:rFonts w:cs="Arial"/>
          <w:szCs w:val="22"/>
        </w:rPr>
        <w:t xml:space="preserve"> </w:t>
      </w:r>
      <w:r w:rsidR="00C5580A">
        <w:rPr>
          <w:rFonts w:cs="Arial"/>
          <w:szCs w:val="22"/>
        </w:rPr>
        <w:t>Jan Vančura</w:t>
      </w:r>
      <w:r w:rsidRPr="00A7722D">
        <w:rPr>
          <w:rFonts w:cs="Arial"/>
          <w:szCs w:val="22"/>
        </w:rPr>
        <w:t xml:space="preserve">; </w:t>
      </w:r>
    </w:p>
    <w:p w14:paraId="71B6C790" w14:textId="77777777" w:rsidR="00A7722D" w:rsidRPr="00A7722D" w:rsidRDefault="00A7722D" w:rsidP="001A4CAC">
      <w:pPr>
        <w:numPr>
          <w:ilvl w:val="0"/>
          <w:numId w:val="18"/>
        </w:numPr>
        <w:spacing w:after="0"/>
        <w:ind w:left="782" w:hanging="357"/>
        <w:jc w:val="both"/>
        <w:rPr>
          <w:rFonts w:cs="Arial"/>
          <w:szCs w:val="22"/>
        </w:rPr>
      </w:pPr>
      <w:r w:rsidRPr="00A7722D">
        <w:rPr>
          <w:rFonts w:cs="Arial"/>
          <w:szCs w:val="22"/>
        </w:rPr>
        <w:t xml:space="preserve">za </w:t>
      </w:r>
      <w:r w:rsidR="00981219" w:rsidRPr="00A7722D">
        <w:rPr>
          <w:rFonts w:cs="Arial"/>
          <w:szCs w:val="22"/>
        </w:rPr>
        <w:t>zhotovitele</w:t>
      </w:r>
      <w:r w:rsidR="00981219">
        <w:rPr>
          <w:rFonts w:cs="Arial"/>
          <w:szCs w:val="22"/>
        </w:rPr>
        <w:t xml:space="preserve"> </w:t>
      </w:r>
      <w:r w:rsidR="00981219" w:rsidRPr="00A7722D">
        <w:rPr>
          <w:rFonts w:cs="Arial"/>
          <w:szCs w:val="22"/>
        </w:rPr>
        <w:t>-</w:t>
      </w:r>
      <w:r w:rsidR="00981219">
        <w:rPr>
          <w:rFonts w:cs="Arial"/>
          <w:szCs w:val="22"/>
        </w:rPr>
        <w:t xml:space="preserve"> </w:t>
      </w:r>
      <w:r w:rsidR="00981219" w:rsidRPr="00A7722D">
        <w:rPr>
          <w:rFonts w:cs="Arial"/>
          <w:szCs w:val="22"/>
        </w:rPr>
        <w:t>bude</w:t>
      </w:r>
      <w:r w:rsidR="00981219">
        <w:rPr>
          <w:rFonts w:cs="Arial"/>
          <w:szCs w:val="22"/>
        </w:rPr>
        <w:t xml:space="preserve"> upřesněno při předání staveniště</w:t>
      </w:r>
    </w:p>
    <w:p w14:paraId="0C12DBEC" w14:textId="77777777" w:rsidR="00A7722D" w:rsidRPr="00A7722D" w:rsidRDefault="00A7722D" w:rsidP="001A4CAC">
      <w:pPr>
        <w:numPr>
          <w:ilvl w:val="0"/>
          <w:numId w:val="18"/>
        </w:numPr>
        <w:spacing w:after="0"/>
        <w:ind w:left="782" w:hanging="357"/>
        <w:jc w:val="both"/>
        <w:rPr>
          <w:rFonts w:cs="Arial"/>
          <w:szCs w:val="22"/>
        </w:rPr>
      </w:pPr>
      <w:r w:rsidRPr="00A7722D">
        <w:rPr>
          <w:rFonts w:cs="Arial"/>
          <w:szCs w:val="22"/>
        </w:rPr>
        <w:t>orgány státního stavebního dohledu.</w:t>
      </w:r>
    </w:p>
    <w:p w14:paraId="4A8BA2E8" w14:textId="77777777" w:rsidR="00A7722D" w:rsidRPr="00A7722D" w:rsidRDefault="00A7722D" w:rsidP="001A4CAC">
      <w:pPr>
        <w:pStyle w:val="Zkladntext"/>
        <w:numPr>
          <w:ilvl w:val="0"/>
          <w:numId w:val="24"/>
        </w:numPr>
        <w:spacing w:before="120" w:after="60"/>
        <w:ind w:left="357" w:hanging="357"/>
        <w:rPr>
          <w:rFonts w:ascii="Arial" w:hAnsi="Arial" w:cs="Arial"/>
          <w:sz w:val="22"/>
          <w:szCs w:val="22"/>
        </w:rPr>
      </w:pPr>
      <w:r w:rsidRPr="00A7722D">
        <w:rPr>
          <w:rFonts w:ascii="Arial" w:hAnsi="Arial" w:cs="Arial"/>
          <w:sz w:val="22"/>
          <w:szCs w:val="22"/>
        </w:rPr>
        <w:t>Objednatel je oprávněn prostřednictvím svých jmenovaných pracovníků provádět průběžnou kontrolu díla. Uvedení pracovníci jsou oprávněni dát příkaz k přerušení prací, nejsou-li odpovědní pracovníci zhotovitele dosažitelní a je-li zároveň ohrožena bezpečnost prováděného díla, životy nebo zdraví pracovníků na stavbě, nebo hrozí-li vznik rozsáhlé škody a ohrožení osob v souvislosti se stavbou. O uvedené skutečnosti bude pořízen zápis do stavebního deníku.</w:t>
      </w:r>
      <w:r w:rsidR="0080433B" w:rsidRPr="0080433B">
        <w:rPr>
          <w:rFonts w:ascii="Arial" w:hAnsi="Arial" w:cs="Arial"/>
          <w:sz w:val="22"/>
          <w:szCs w:val="22"/>
        </w:rPr>
        <w:t xml:space="preserve"> </w:t>
      </w:r>
      <w:r w:rsidR="0080433B">
        <w:rPr>
          <w:rFonts w:ascii="Arial" w:hAnsi="Arial" w:cs="Arial"/>
          <w:sz w:val="22"/>
          <w:szCs w:val="22"/>
        </w:rPr>
        <w:t>Toto přerušení prací nemá vliv na termín dokončení díla.</w:t>
      </w:r>
    </w:p>
    <w:p w14:paraId="69F584A2" w14:textId="77777777" w:rsidR="00A7722D" w:rsidRPr="00A7722D" w:rsidRDefault="00A7722D" w:rsidP="001A4CAC">
      <w:pPr>
        <w:pStyle w:val="Zkladntext"/>
        <w:numPr>
          <w:ilvl w:val="0"/>
          <w:numId w:val="24"/>
        </w:numPr>
        <w:spacing w:after="60"/>
        <w:rPr>
          <w:rFonts w:ascii="Arial" w:hAnsi="Arial" w:cs="Arial"/>
          <w:sz w:val="22"/>
          <w:szCs w:val="22"/>
        </w:rPr>
      </w:pPr>
      <w:r w:rsidRPr="00A7722D">
        <w:rPr>
          <w:rFonts w:ascii="Arial" w:hAnsi="Arial" w:cs="Arial"/>
          <w:sz w:val="22"/>
          <w:szCs w:val="22"/>
        </w:rPr>
        <w:t xml:space="preserve">Průběžná kontrola výstavby bude prováděna rovněž na kontrolních dnech stavby konaných za účasti objednatele a zhotovitele minimálně jedenkrát za týden, pokud se smluvní strany nedohodnou na jiné frekvenci kontrolních dnů. Kontrolní dny svolává </w:t>
      </w:r>
      <w:r w:rsidRPr="00A7722D">
        <w:rPr>
          <w:rFonts w:ascii="Arial" w:hAnsi="Arial" w:cs="Arial"/>
          <w:sz w:val="22"/>
          <w:szCs w:val="22"/>
        </w:rPr>
        <w:br/>
        <w:t>a zápisy pořizuje objednatel. Opatření z kontrolních dnů jsou povinni zástupci zhotovitele i objednatele dodržovat, pokud nejsou v rozporu s touto smlouvou.</w:t>
      </w:r>
    </w:p>
    <w:p w14:paraId="0AEE1957" w14:textId="34972FD4" w:rsidR="00A7722D" w:rsidRPr="00A7722D" w:rsidRDefault="00A7722D" w:rsidP="001A4CAC">
      <w:pPr>
        <w:pStyle w:val="Zkladntext"/>
        <w:numPr>
          <w:ilvl w:val="0"/>
          <w:numId w:val="24"/>
        </w:numPr>
        <w:spacing w:after="60"/>
        <w:rPr>
          <w:rFonts w:ascii="Arial" w:hAnsi="Arial" w:cs="Arial"/>
          <w:sz w:val="22"/>
          <w:szCs w:val="22"/>
        </w:rPr>
      </w:pPr>
      <w:r w:rsidRPr="00A7722D">
        <w:rPr>
          <w:rFonts w:ascii="Arial" w:hAnsi="Arial" w:cs="Arial"/>
          <w:sz w:val="22"/>
          <w:szCs w:val="22"/>
        </w:rPr>
        <w:t>Zhotovitel odpovídá za věcné a odborně správné provedení prací, dále za to, že dílo má obvyklé vlastnosti, je způsobilé k užívání a je provedeno v souladu s obecně závaznými předpisy, dle závazných posudků a stanovisek včetně stanovisek správních orgánů a organizací a dle stavebního povolení. Kvalitativní požadavky budoucího díla jsou stanoveny projektovou dokumentací, příslušnými ČSN, včetně jejich nezávazných částí, dalšími obecně závaznými předpisy, mezinárodními, národními, regionálními a odvětvovými normami a požadavky objednatele.</w:t>
      </w:r>
    </w:p>
    <w:p w14:paraId="6B4ED3F4" w14:textId="77777777" w:rsidR="00A7722D" w:rsidRPr="00A7722D" w:rsidRDefault="00A7722D" w:rsidP="00C80229">
      <w:pPr>
        <w:pStyle w:val="Zkladntext"/>
        <w:numPr>
          <w:ilvl w:val="0"/>
          <w:numId w:val="24"/>
        </w:numPr>
        <w:rPr>
          <w:rFonts w:ascii="Arial" w:hAnsi="Arial" w:cs="Arial"/>
          <w:sz w:val="22"/>
          <w:szCs w:val="22"/>
        </w:rPr>
      </w:pPr>
      <w:r w:rsidRPr="00A7722D">
        <w:rPr>
          <w:rFonts w:ascii="Arial" w:hAnsi="Arial" w:cs="Arial"/>
          <w:sz w:val="22"/>
          <w:szCs w:val="22"/>
        </w:rPr>
        <w:t xml:space="preserve">Zhotovitel je povinen při realizaci díla použít jen výrobky a materiály, které mají takové vlastnosti, aby po celou dobu existence stavby byla zaručena jejich mechanická pevnost, stabilita, požární bezpečnost a hygienické požadavky a další vlastnosti obvyklé </w:t>
      </w:r>
      <w:r w:rsidRPr="00A7722D">
        <w:rPr>
          <w:rFonts w:ascii="Arial" w:hAnsi="Arial" w:cs="Arial"/>
          <w:sz w:val="22"/>
          <w:szCs w:val="22"/>
        </w:rPr>
        <w:br/>
        <w:t xml:space="preserve">u příslušného druhu výrobků a materiálů. Při předání díla je zhotovitel povinen doložit </w:t>
      </w:r>
      <w:r w:rsidRPr="00A7722D">
        <w:rPr>
          <w:rFonts w:ascii="Arial" w:hAnsi="Arial" w:cs="Arial"/>
          <w:sz w:val="22"/>
          <w:szCs w:val="22"/>
        </w:rPr>
        <w:br/>
        <w:t xml:space="preserve">u použitých materiálů a výrobků atesty platné pro ČR. </w:t>
      </w:r>
    </w:p>
    <w:p w14:paraId="4A261E11" w14:textId="2905BFFA" w:rsidR="00A7722D" w:rsidRPr="006D602B" w:rsidRDefault="00A7722D" w:rsidP="001A4CAC">
      <w:pPr>
        <w:pStyle w:val="Zkladntext"/>
        <w:numPr>
          <w:ilvl w:val="0"/>
          <w:numId w:val="24"/>
        </w:numPr>
        <w:spacing w:after="60"/>
        <w:ind w:left="357" w:hanging="357"/>
        <w:rPr>
          <w:rFonts w:ascii="Arial" w:hAnsi="Arial" w:cs="Arial"/>
        </w:rPr>
      </w:pPr>
      <w:r w:rsidRPr="00A7722D">
        <w:rPr>
          <w:rFonts w:ascii="Arial" w:hAnsi="Arial" w:cs="Arial"/>
          <w:sz w:val="22"/>
          <w:szCs w:val="22"/>
        </w:rPr>
        <w:lastRenderedPageBreak/>
        <w:t xml:space="preserve">Použité materiály a výrobky musejí odpovídat kvalitativním požadavkům objednatele </w:t>
      </w:r>
      <w:r w:rsidRPr="00A7722D">
        <w:rPr>
          <w:rFonts w:ascii="Arial" w:hAnsi="Arial" w:cs="Arial"/>
          <w:sz w:val="22"/>
          <w:szCs w:val="22"/>
        </w:rPr>
        <w:br/>
        <w:t xml:space="preserve">a musejí </w:t>
      </w:r>
      <w:r w:rsidR="00333B92" w:rsidRPr="007E46CA">
        <w:rPr>
          <w:rFonts w:ascii="Arial" w:hAnsi="Arial" w:cs="Arial"/>
          <w:sz w:val="22"/>
          <w:szCs w:val="22"/>
        </w:rPr>
        <w:t>vycházet z technických specifikací a z příslušných norem a předpisů.</w:t>
      </w:r>
    </w:p>
    <w:p w14:paraId="335C57B4" w14:textId="77777777" w:rsidR="00A7722D" w:rsidRPr="00A7722D" w:rsidRDefault="00A7722D" w:rsidP="001A4CAC">
      <w:pPr>
        <w:pStyle w:val="Zkladntext"/>
        <w:numPr>
          <w:ilvl w:val="0"/>
          <w:numId w:val="24"/>
        </w:numPr>
        <w:spacing w:after="60"/>
        <w:ind w:left="357" w:hanging="357"/>
        <w:rPr>
          <w:rFonts w:ascii="Arial" w:hAnsi="Arial" w:cs="Arial"/>
          <w:sz w:val="22"/>
          <w:szCs w:val="22"/>
        </w:rPr>
      </w:pPr>
      <w:r w:rsidRPr="00A7722D">
        <w:rPr>
          <w:rFonts w:ascii="Arial" w:hAnsi="Arial" w:cs="Arial"/>
          <w:sz w:val="22"/>
          <w:szCs w:val="22"/>
        </w:rPr>
        <w:t>Pokud obecně závazné předpisy a normy nebo stanoviska oprávněných institucí stanoví provedení zkoušek nutných ke zprovoznění, musí být výsledek těchto zkoušek vyhovující a musí předcházet předání a převzetí díla, případně jeho části. Za úplnost a správnost těchto zkoušek a jejich výsledek plně ručí zhotovitel. Tyto zkoušky provádí na svůj náklad.</w:t>
      </w:r>
    </w:p>
    <w:p w14:paraId="789D72F2" w14:textId="77777777" w:rsidR="00A7722D" w:rsidRPr="00A7722D" w:rsidRDefault="00A7722D" w:rsidP="001A4CAC">
      <w:pPr>
        <w:pStyle w:val="Zkladntext"/>
        <w:numPr>
          <w:ilvl w:val="0"/>
          <w:numId w:val="24"/>
        </w:numPr>
        <w:spacing w:after="60"/>
        <w:ind w:left="357" w:hanging="357"/>
        <w:rPr>
          <w:rFonts w:ascii="Arial" w:hAnsi="Arial" w:cs="Arial"/>
          <w:sz w:val="22"/>
          <w:szCs w:val="22"/>
        </w:rPr>
      </w:pPr>
      <w:r w:rsidRPr="00A7722D">
        <w:rPr>
          <w:rFonts w:ascii="Arial" w:hAnsi="Arial" w:cs="Arial"/>
          <w:sz w:val="22"/>
          <w:szCs w:val="22"/>
        </w:rPr>
        <w:t>Zhotovitel může pro splnění smlouvy využít i třetí osoby. V tomto případě ručí za řádné plnění stejně, jako kdyby příslušné plnění prováděl sám. Objednatel si vyhrazuje právo na odsouhlasení jakýchkoliv poddodavatelů zhotovitele, včetně práva předem odmítnout plnění zhotovitele prostřednictvím konkrétně určeného poddodavatele.</w:t>
      </w:r>
    </w:p>
    <w:p w14:paraId="4B4FB6F5" w14:textId="77777777" w:rsidR="00A7722D" w:rsidRPr="00A7722D" w:rsidRDefault="00A7722D" w:rsidP="001A4CAC">
      <w:pPr>
        <w:pStyle w:val="Zkladntext"/>
        <w:numPr>
          <w:ilvl w:val="0"/>
          <w:numId w:val="24"/>
        </w:numPr>
        <w:spacing w:after="60"/>
        <w:ind w:left="357" w:hanging="357"/>
        <w:rPr>
          <w:rFonts w:ascii="Arial" w:hAnsi="Arial" w:cs="Arial"/>
          <w:sz w:val="22"/>
          <w:szCs w:val="22"/>
        </w:rPr>
      </w:pPr>
      <w:r w:rsidRPr="00A7722D">
        <w:rPr>
          <w:rFonts w:ascii="Arial" w:hAnsi="Arial" w:cs="Arial"/>
          <w:sz w:val="22"/>
          <w:szCs w:val="22"/>
        </w:rPr>
        <w:t xml:space="preserve">Zhotovitel odpovídá objednateli a třetím osobám za škody vzniklé porušením jakýchkoliv svých povinností uvedených v tomto </w:t>
      </w:r>
      <w:hyperlink w:anchor="_Podmínky_provádění_díla" w:history="1">
        <w:r w:rsidRPr="00A7722D">
          <w:rPr>
            <w:rStyle w:val="Hypertextovodkaz"/>
            <w:rFonts w:ascii="Arial" w:hAnsi="Arial" w:cs="Arial"/>
            <w:sz w:val="22"/>
            <w:szCs w:val="22"/>
          </w:rPr>
          <w:t>článku VI.</w:t>
        </w:r>
      </w:hyperlink>
      <w:r w:rsidRPr="00A7722D">
        <w:rPr>
          <w:rFonts w:ascii="Arial" w:hAnsi="Arial" w:cs="Arial"/>
          <w:sz w:val="22"/>
          <w:szCs w:val="22"/>
        </w:rPr>
        <w:t xml:space="preserve"> smlouvy.</w:t>
      </w:r>
    </w:p>
    <w:p w14:paraId="4C2AB762" w14:textId="77777777" w:rsidR="002E39A1" w:rsidRPr="00EA713A" w:rsidRDefault="00A7722D" w:rsidP="001A4CAC">
      <w:pPr>
        <w:pStyle w:val="Zkladntext"/>
        <w:numPr>
          <w:ilvl w:val="0"/>
          <w:numId w:val="24"/>
        </w:numPr>
        <w:spacing w:after="60"/>
        <w:ind w:left="357" w:hanging="357"/>
        <w:rPr>
          <w:rFonts w:ascii="Arial" w:hAnsi="Arial" w:cs="Arial"/>
          <w:sz w:val="22"/>
          <w:szCs w:val="22"/>
          <w:u w:val="single"/>
        </w:rPr>
      </w:pPr>
      <w:r w:rsidRPr="00A7722D">
        <w:rPr>
          <w:rFonts w:ascii="Arial" w:hAnsi="Arial" w:cs="Arial"/>
          <w:sz w:val="22"/>
          <w:szCs w:val="22"/>
        </w:rPr>
        <w:t xml:space="preserve">Všechny škody a ztráty, které vzniknou na stavebních materiálech a pracích, až do doby </w:t>
      </w:r>
      <w:r w:rsidRPr="002F087F">
        <w:rPr>
          <w:rFonts w:ascii="Arial" w:hAnsi="Arial" w:cs="Arial"/>
          <w:sz w:val="22"/>
          <w:szCs w:val="22"/>
        </w:rPr>
        <w:t>předání a převzetí příslušné části díla objednatelem, jdou k tíži zhotovitele.</w:t>
      </w:r>
    </w:p>
    <w:p w14:paraId="1DCA1766" w14:textId="6F2F26DD" w:rsidR="0043718C" w:rsidRPr="00751158" w:rsidRDefault="0043718C" w:rsidP="001A4CAC">
      <w:pPr>
        <w:pStyle w:val="Odstavecseseznamem"/>
        <w:numPr>
          <w:ilvl w:val="0"/>
          <w:numId w:val="24"/>
        </w:numPr>
        <w:spacing w:after="60"/>
        <w:ind w:left="357" w:hanging="357"/>
        <w:jc w:val="both"/>
        <w:rPr>
          <w:rFonts w:cs="Arial"/>
          <w:szCs w:val="22"/>
        </w:rPr>
      </w:pPr>
      <w:r w:rsidRPr="00751158">
        <w:rPr>
          <w:rFonts w:cs="Arial"/>
          <w:szCs w:val="22"/>
        </w:rPr>
        <w:t>Zhotovitel se zavazuje pojistit</w:t>
      </w:r>
      <w:r w:rsidR="006D4481">
        <w:rPr>
          <w:rFonts w:cs="Arial"/>
          <w:szCs w:val="22"/>
        </w:rPr>
        <w:t xml:space="preserve"> na pojistné plnění ve výši 10 000 000Kč</w:t>
      </w:r>
      <w:r w:rsidRPr="00751158">
        <w:rPr>
          <w:rFonts w:cs="Arial"/>
          <w:szCs w:val="22"/>
        </w:rPr>
        <w:t xml:space="preserve"> proti všem újmám, které mohou vzniknout jeho činností na majetku objednatele</w:t>
      </w:r>
      <w:r w:rsidR="006D4481">
        <w:rPr>
          <w:rFonts w:cs="Arial"/>
          <w:szCs w:val="22"/>
        </w:rPr>
        <w:t xml:space="preserve">, majetku třetích osob či jejich </w:t>
      </w:r>
      <w:proofErr w:type="gramStart"/>
      <w:r w:rsidR="006D4481">
        <w:rPr>
          <w:rFonts w:cs="Arial"/>
          <w:szCs w:val="22"/>
        </w:rPr>
        <w:t>zdraví,</w:t>
      </w:r>
      <w:r w:rsidRPr="00751158">
        <w:rPr>
          <w:rFonts w:cs="Arial"/>
          <w:szCs w:val="22"/>
        </w:rPr>
        <w:t>,</w:t>
      </w:r>
      <w:proofErr w:type="gramEnd"/>
      <w:r w:rsidRPr="00751158">
        <w:rPr>
          <w:rFonts w:cs="Arial"/>
          <w:szCs w:val="22"/>
        </w:rPr>
        <w:t xml:space="preserve"> a je povinen na požádání odpovědné osoby pověřené objednatelem předložit originál pojistné smlouvy k nahlédnutí. V případě, že ve lhůtě stanovené objednatelem nepředloží zhotovitel pojistnou smlouvu s limitem pojistného plnění </w:t>
      </w:r>
      <w:r w:rsidR="00751158" w:rsidRPr="000B3BB9">
        <w:rPr>
          <w:rFonts w:cs="Arial"/>
          <w:szCs w:val="22"/>
        </w:rPr>
        <w:t>10 milionů Kč</w:t>
      </w:r>
      <w:r w:rsidRPr="00751158">
        <w:rPr>
          <w:rFonts w:cs="Arial"/>
          <w:szCs w:val="22"/>
        </w:rPr>
        <w:t>, je objednatel oprávněn od této smlouvy odstoupit.</w:t>
      </w:r>
    </w:p>
    <w:p w14:paraId="5F9F1CEF" w14:textId="2F632838" w:rsidR="002E39A1" w:rsidRDefault="002E39A1" w:rsidP="001A4CAC">
      <w:pPr>
        <w:pStyle w:val="Zkladntext"/>
        <w:numPr>
          <w:ilvl w:val="0"/>
          <w:numId w:val="24"/>
        </w:numPr>
        <w:spacing w:after="60"/>
        <w:ind w:left="357" w:hanging="357"/>
        <w:rPr>
          <w:rFonts w:ascii="Arial" w:hAnsi="Arial" w:cs="Arial"/>
          <w:sz w:val="22"/>
          <w:szCs w:val="22"/>
        </w:rPr>
      </w:pPr>
      <w:r w:rsidRPr="002E39A1">
        <w:rPr>
          <w:rFonts w:ascii="Arial" w:hAnsi="Arial" w:cs="Arial"/>
          <w:sz w:val="22"/>
          <w:szCs w:val="22"/>
        </w:rPr>
        <w:t xml:space="preserve">Zhotovitel bere na vědomí, že provádění prací bude za neomezeného provozu </w:t>
      </w:r>
      <w:r w:rsidR="00C5580A">
        <w:rPr>
          <w:rFonts w:ascii="Arial" w:hAnsi="Arial" w:cs="Arial"/>
          <w:sz w:val="22"/>
          <w:szCs w:val="22"/>
        </w:rPr>
        <w:t>bytového domu.</w:t>
      </w:r>
    </w:p>
    <w:p w14:paraId="56948A24" w14:textId="261B154E" w:rsidR="00C5580A" w:rsidRDefault="00C5580A" w:rsidP="00C5580A">
      <w:pPr>
        <w:pStyle w:val="Odstavecseseznamem"/>
        <w:numPr>
          <w:ilvl w:val="0"/>
          <w:numId w:val="24"/>
        </w:numPr>
      </w:pPr>
      <w:r>
        <w:t xml:space="preserve">Zhotovitel provede každodenní úklid pracoviště (staveniště) </w:t>
      </w:r>
      <w:r w:rsidR="00333B92" w:rsidRPr="00333B92">
        <w:t>a jím dotčených prostorů v domech, veřejné prostranství a veřejné komunikace, kde bude provádět dílo.</w:t>
      </w:r>
    </w:p>
    <w:p w14:paraId="1B846ACF" w14:textId="70D69348" w:rsidR="00C5580A" w:rsidRPr="007A4CE7" w:rsidRDefault="00C5580A" w:rsidP="00C5580A">
      <w:pPr>
        <w:pStyle w:val="Odstavecseseznamem"/>
        <w:numPr>
          <w:ilvl w:val="0"/>
          <w:numId w:val="24"/>
        </w:numPr>
      </w:pPr>
      <w:r>
        <w:t>Zhotovitel bude dodržovat zákaz kouření v celém objektu</w:t>
      </w:r>
      <w:r w:rsidR="006D4481">
        <w:t>, kde bude provádět dílo</w:t>
      </w:r>
      <w:r>
        <w:t>.</w:t>
      </w:r>
    </w:p>
    <w:p w14:paraId="420257F9" w14:textId="77777777" w:rsidR="00C5580A" w:rsidRPr="00C5580A" w:rsidRDefault="00C5580A" w:rsidP="00C5580A">
      <w:pPr>
        <w:pStyle w:val="Odstavecseseznamem"/>
        <w:numPr>
          <w:ilvl w:val="0"/>
          <w:numId w:val="24"/>
        </w:numPr>
        <w:rPr>
          <w:szCs w:val="22"/>
        </w:rPr>
      </w:pPr>
      <w:r w:rsidRPr="00C5580A">
        <w:rPr>
          <w:szCs w:val="22"/>
        </w:rPr>
        <w:t>Stavební práce může dodavatel provádět pouze v pracovní dny a sobotu to v době od 8:00 do 18:00 hodin.</w:t>
      </w:r>
    </w:p>
    <w:p w14:paraId="0A0ABADF" w14:textId="77777777" w:rsidR="00C5580A" w:rsidRPr="002E39A1" w:rsidRDefault="00C5580A" w:rsidP="00C5580A">
      <w:pPr>
        <w:pStyle w:val="Zkladntext"/>
        <w:spacing w:after="60"/>
        <w:rPr>
          <w:rFonts w:ascii="Arial" w:hAnsi="Arial" w:cs="Arial"/>
          <w:sz w:val="22"/>
          <w:szCs w:val="22"/>
        </w:rPr>
      </w:pPr>
    </w:p>
    <w:p w14:paraId="7625DD41" w14:textId="77777777" w:rsidR="00962A4A" w:rsidRPr="00CF691C" w:rsidRDefault="00962A4A" w:rsidP="002F087F">
      <w:pPr>
        <w:pStyle w:val="Nadpis1"/>
        <w:spacing w:after="0"/>
      </w:pPr>
      <w:r w:rsidRPr="00CF691C">
        <w:t>VII.</w:t>
      </w:r>
    </w:p>
    <w:p w14:paraId="25A5FE0D" w14:textId="77777777" w:rsidR="00962A4A" w:rsidRPr="00CF691C" w:rsidRDefault="00962A4A" w:rsidP="002F087F">
      <w:pPr>
        <w:pStyle w:val="Nadpis1"/>
        <w:rPr>
          <w:u w:val="single"/>
        </w:rPr>
      </w:pPr>
      <w:r w:rsidRPr="00CF691C">
        <w:rPr>
          <w:u w:val="single"/>
        </w:rPr>
        <w:t>Předání a převzetí</w:t>
      </w:r>
    </w:p>
    <w:p w14:paraId="6C1000E0" w14:textId="77777777" w:rsidR="0066516E" w:rsidRPr="00DD2F28" w:rsidRDefault="0066516E" w:rsidP="001A4CAC">
      <w:pPr>
        <w:numPr>
          <w:ilvl w:val="0"/>
          <w:numId w:val="5"/>
        </w:numPr>
        <w:spacing w:after="60"/>
        <w:ind w:left="357" w:hanging="357"/>
        <w:jc w:val="both"/>
        <w:rPr>
          <w:rFonts w:cs="Arial"/>
        </w:rPr>
      </w:pPr>
      <w:bookmarkStart w:id="6" w:name="článek_7_odst_1"/>
      <w:r w:rsidRPr="00DD2F28">
        <w:rPr>
          <w:rFonts w:cs="Arial"/>
        </w:rPr>
        <w:t>K přejímce řádně dokončeného a úplného díla, resp. jeho části zhotovitel objednatele vyzve emailem nejméně 7 pracovních dnů předem a k přejímacímu řízení jako součást svého plnění do</w:t>
      </w:r>
      <w:bookmarkEnd w:id="6"/>
      <w:r w:rsidRPr="00DD2F28">
        <w:rPr>
          <w:rFonts w:cs="Arial"/>
        </w:rPr>
        <w:t>loží m.j.:</w:t>
      </w:r>
    </w:p>
    <w:p w14:paraId="3CFE8E81" w14:textId="77777777" w:rsidR="0066516E" w:rsidRPr="00DD2F28" w:rsidRDefault="0066516E" w:rsidP="00733884">
      <w:pPr>
        <w:numPr>
          <w:ilvl w:val="0"/>
          <w:numId w:val="19"/>
        </w:numPr>
        <w:spacing w:after="0"/>
        <w:ind w:left="782" w:hanging="357"/>
        <w:jc w:val="both"/>
        <w:rPr>
          <w:rFonts w:cs="Arial"/>
        </w:rPr>
      </w:pPr>
      <w:r w:rsidRPr="00DD2F28">
        <w:rPr>
          <w:rFonts w:cs="Arial"/>
        </w:rPr>
        <w:t>stavební deníky</w:t>
      </w:r>
      <w:r>
        <w:rPr>
          <w:rFonts w:cs="Arial"/>
        </w:rPr>
        <w:t>;</w:t>
      </w:r>
    </w:p>
    <w:p w14:paraId="0CADD1E5" w14:textId="77777777" w:rsidR="0066516E" w:rsidRPr="00DD2F28" w:rsidRDefault="0066516E" w:rsidP="00733884">
      <w:pPr>
        <w:numPr>
          <w:ilvl w:val="0"/>
          <w:numId w:val="19"/>
        </w:numPr>
        <w:spacing w:after="0"/>
        <w:ind w:left="782" w:hanging="357"/>
        <w:jc w:val="both"/>
        <w:rPr>
          <w:rFonts w:cs="Arial"/>
        </w:rPr>
      </w:pPr>
      <w:r w:rsidRPr="00DD2F28">
        <w:rPr>
          <w:rFonts w:cs="Arial"/>
        </w:rPr>
        <w:t>revizní zprávy</w:t>
      </w:r>
      <w:r>
        <w:rPr>
          <w:rFonts w:cs="Arial"/>
        </w:rPr>
        <w:t>;</w:t>
      </w:r>
    </w:p>
    <w:p w14:paraId="0359E84E" w14:textId="77777777" w:rsidR="0066516E" w:rsidRPr="00DD2F28" w:rsidRDefault="0066516E" w:rsidP="00733884">
      <w:pPr>
        <w:numPr>
          <w:ilvl w:val="0"/>
          <w:numId w:val="19"/>
        </w:numPr>
        <w:spacing w:after="0"/>
        <w:ind w:left="782" w:hanging="357"/>
        <w:jc w:val="both"/>
        <w:rPr>
          <w:rFonts w:cs="Arial"/>
        </w:rPr>
      </w:pPr>
      <w:r w:rsidRPr="00DD2F28">
        <w:rPr>
          <w:rFonts w:cs="Arial"/>
        </w:rPr>
        <w:t>atesty, záruční listy</w:t>
      </w:r>
      <w:r>
        <w:rPr>
          <w:rFonts w:cs="Arial"/>
        </w:rPr>
        <w:t>;</w:t>
      </w:r>
    </w:p>
    <w:p w14:paraId="2B31AEF6" w14:textId="77777777" w:rsidR="0066516E" w:rsidRPr="00DD2F28" w:rsidRDefault="0066516E" w:rsidP="00733884">
      <w:pPr>
        <w:numPr>
          <w:ilvl w:val="0"/>
          <w:numId w:val="19"/>
        </w:numPr>
        <w:spacing w:after="0"/>
        <w:ind w:left="782" w:hanging="357"/>
        <w:jc w:val="both"/>
        <w:rPr>
          <w:rFonts w:cs="Arial"/>
        </w:rPr>
      </w:pPr>
      <w:r w:rsidRPr="00DD2F28">
        <w:rPr>
          <w:rFonts w:cs="Arial"/>
        </w:rPr>
        <w:t>osvědčení o zkouškách použitých materiálů</w:t>
      </w:r>
    </w:p>
    <w:p w14:paraId="2C11D6CE" w14:textId="77777777" w:rsidR="0066516E" w:rsidRPr="00DD2F28" w:rsidRDefault="0066516E" w:rsidP="00733884">
      <w:pPr>
        <w:numPr>
          <w:ilvl w:val="0"/>
          <w:numId w:val="19"/>
        </w:numPr>
        <w:spacing w:after="0"/>
        <w:ind w:left="782" w:hanging="357"/>
        <w:jc w:val="both"/>
        <w:rPr>
          <w:rFonts w:cs="Arial"/>
        </w:rPr>
      </w:pPr>
      <w:r w:rsidRPr="00DD2F28">
        <w:rPr>
          <w:rFonts w:cs="Arial"/>
        </w:rPr>
        <w:t xml:space="preserve">pokyny </w:t>
      </w:r>
      <w:r>
        <w:rPr>
          <w:rFonts w:cs="Arial"/>
        </w:rPr>
        <w:t>k provozování;</w:t>
      </w:r>
    </w:p>
    <w:p w14:paraId="436A6298" w14:textId="77777777" w:rsidR="0066516E" w:rsidRPr="00DD2F28" w:rsidRDefault="0066516E" w:rsidP="00733884">
      <w:pPr>
        <w:numPr>
          <w:ilvl w:val="0"/>
          <w:numId w:val="19"/>
        </w:numPr>
        <w:spacing w:after="0"/>
        <w:ind w:left="782" w:hanging="357"/>
        <w:jc w:val="both"/>
        <w:rPr>
          <w:rFonts w:cs="Arial"/>
        </w:rPr>
      </w:pPr>
      <w:r w:rsidRPr="00DD2F28">
        <w:rPr>
          <w:rFonts w:cs="Arial"/>
        </w:rPr>
        <w:t>dokumentace skutečného provedení stavby ve dvojím vyhotovení</w:t>
      </w:r>
      <w:r>
        <w:rPr>
          <w:rFonts w:cs="Arial"/>
        </w:rPr>
        <w:t>;</w:t>
      </w:r>
    </w:p>
    <w:p w14:paraId="63553F2D" w14:textId="77777777" w:rsidR="0066516E" w:rsidRPr="00DD2F28" w:rsidRDefault="00296807" w:rsidP="00733884">
      <w:pPr>
        <w:numPr>
          <w:ilvl w:val="0"/>
          <w:numId w:val="19"/>
        </w:numPr>
        <w:spacing w:after="0"/>
        <w:ind w:left="782" w:hanging="357"/>
        <w:jc w:val="both"/>
        <w:rPr>
          <w:rFonts w:cs="Arial"/>
        </w:rPr>
      </w:pPr>
      <w:r>
        <w:rPr>
          <w:rFonts w:cs="Arial"/>
        </w:rPr>
        <w:t>v</w:t>
      </w:r>
      <w:r w:rsidR="0066516E" w:rsidRPr="00DD2F28">
        <w:rPr>
          <w:rFonts w:cs="Arial"/>
        </w:rPr>
        <w:t>šechny další doklady nezbytné pro přejímku díla</w:t>
      </w:r>
      <w:r w:rsidR="0066516E">
        <w:rPr>
          <w:rFonts w:cs="Arial"/>
        </w:rPr>
        <w:t>;</w:t>
      </w:r>
    </w:p>
    <w:p w14:paraId="58659902" w14:textId="77777777" w:rsidR="0066516E" w:rsidRPr="00A61783" w:rsidRDefault="0066516E" w:rsidP="00733884">
      <w:pPr>
        <w:numPr>
          <w:ilvl w:val="0"/>
          <w:numId w:val="19"/>
        </w:numPr>
        <w:jc w:val="both"/>
        <w:rPr>
          <w:rFonts w:cs="Arial"/>
        </w:rPr>
      </w:pPr>
      <w:r w:rsidRPr="00A61783">
        <w:rPr>
          <w:rFonts w:cs="Arial"/>
        </w:rPr>
        <w:t xml:space="preserve">doklady dle </w:t>
      </w:r>
      <w:hyperlink w:anchor="článek_1_odst_3" w:history="1">
        <w:r w:rsidRPr="00283BBB">
          <w:rPr>
            <w:rStyle w:val="Hypertextovodkaz"/>
          </w:rPr>
          <w:t xml:space="preserve">čl. I </w:t>
        </w:r>
        <w:r w:rsidRPr="00A61783">
          <w:rPr>
            <w:rStyle w:val="Hypertextovodkaz"/>
            <w:rFonts w:cs="Arial"/>
          </w:rPr>
          <w:t xml:space="preserve">odst. </w:t>
        </w:r>
        <w:r w:rsidR="00BA1E93">
          <w:rPr>
            <w:rStyle w:val="Hypertextovodkaz"/>
            <w:rFonts w:cs="Arial"/>
          </w:rPr>
          <w:t>2</w:t>
        </w:r>
      </w:hyperlink>
      <w:r w:rsidRPr="00A61783">
        <w:rPr>
          <w:rFonts w:cs="Arial"/>
        </w:rPr>
        <w:t xml:space="preserve"> této sm</w:t>
      </w:r>
      <w:r w:rsidRPr="00DD2F28">
        <w:rPr>
          <w:rFonts w:cs="Arial"/>
        </w:rPr>
        <w:t>l</w:t>
      </w:r>
      <w:r w:rsidRPr="00A61783">
        <w:rPr>
          <w:rFonts w:cs="Arial"/>
        </w:rPr>
        <w:t>ouvy.</w:t>
      </w:r>
    </w:p>
    <w:p w14:paraId="4CABBEA3" w14:textId="77777777" w:rsidR="0066516E" w:rsidRPr="00DD2F28" w:rsidRDefault="0066516E" w:rsidP="001A4CAC">
      <w:pPr>
        <w:pStyle w:val="Zkladntext"/>
        <w:numPr>
          <w:ilvl w:val="0"/>
          <w:numId w:val="5"/>
        </w:numPr>
        <w:spacing w:before="120" w:after="60"/>
        <w:ind w:left="357" w:hanging="357"/>
        <w:rPr>
          <w:rFonts w:ascii="Arial" w:hAnsi="Arial" w:cs="Arial"/>
          <w:sz w:val="22"/>
        </w:rPr>
      </w:pPr>
      <w:r w:rsidRPr="00A61783">
        <w:rPr>
          <w:rFonts w:ascii="Arial" w:hAnsi="Arial" w:cs="Arial"/>
          <w:iCs/>
          <w:sz w:val="22"/>
        </w:rPr>
        <w:t>Zhotovitel předá dokončené a úplné dílo objednateli protoko</w:t>
      </w:r>
      <w:r w:rsidRPr="00DD2F28">
        <w:rPr>
          <w:rFonts w:ascii="Arial" w:hAnsi="Arial" w:cs="Arial"/>
          <w:iCs/>
          <w:sz w:val="22"/>
        </w:rPr>
        <w:t>l</w:t>
      </w:r>
      <w:r w:rsidRPr="00A61783">
        <w:rPr>
          <w:rFonts w:ascii="Arial" w:hAnsi="Arial" w:cs="Arial"/>
          <w:iCs/>
          <w:sz w:val="22"/>
        </w:rPr>
        <w:t>á</w:t>
      </w:r>
      <w:r w:rsidRPr="00DD2F28">
        <w:rPr>
          <w:rFonts w:ascii="Arial" w:hAnsi="Arial" w:cs="Arial"/>
          <w:iCs/>
          <w:sz w:val="22"/>
        </w:rPr>
        <w:t xml:space="preserve">rně - zápisem o předání díla. V případě, že objednatel odmítne dílo převzít, musí písemně nejpozději do 5 dnů ode dne, kdy odmítl dílo převzít sdělit zhotoviteli důvody, pro které dílo nepřevzal. </w:t>
      </w:r>
    </w:p>
    <w:p w14:paraId="73BD560B" w14:textId="77777777" w:rsidR="0043718C" w:rsidRDefault="0066516E" w:rsidP="001A4CAC">
      <w:pPr>
        <w:numPr>
          <w:ilvl w:val="0"/>
          <w:numId w:val="5"/>
        </w:numPr>
        <w:spacing w:after="60"/>
        <w:jc w:val="both"/>
        <w:rPr>
          <w:rFonts w:cs="Arial"/>
        </w:rPr>
      </w:pPr>
      <w:r w:rsidRPr="00DD2F28">
        <w:rPr>
          <w:rFonts w:cs="Arial"/>
        </w:rPr>
        <w:t>K předání a převzetí díla zajistí zhotovitel účast i svých případných poddodavatelů, pokud si to objednatel vyhradí zápisem do stavebního deníku nejméně 3 dny před určeným termínem předání a převzetí nebo kolaudace.</w:t>
      </w:r>
    </w:p>
    <w:p w14:paraId="6BCD05E5" w14:textId="4F35BFD4" w:rsidR="003F147C" w:rsidRPr="003F147C" w:rsidRDefault="00122E92" w:rsidP="001A4CAC">
      <w:pPr>
        <w:numPr>
          <w:ilvl w:val="0"/>
          <w:numId w:val="5"/>
        </w:numPr>
        <w:spacing w:after="60"/>
        <w:jc w:val="both"/>
        <w:rPr>
          <w:rFonts w:cs="Arial"/>
        </w:rPr>
      </w:pPr>
      <w:r>
        <w:rPr>
          <w:rFonts w:cs="Arial"/>
        </w:rPr>
        <w:t xml:space="preserve">Zhotovitel zajistí, že součástí </w:t>
      </w:r>
      <w:r w:rsidR="003F147C">
        <w:rPr>
          <w:rFonts w:cs="Arial"/>
        </w:rPr>
        <w:t xml:space="preserve">předání a převzetí díla </w:t>
      </w:r>
      <w:r>
        <w:rPr>
          <w:rFonts w:cs="Arial"/>
        </w:rPr>
        <w:t xml:space="preserve">bude provedení </w:t>
      </w:r>
      <w:r w:rsidR="00334EEC">
        <w:rPr>
          <w:rFonts w:cs="Arial"/>
        </w:rPr>
        <w:t>prohlídky díla</w:t>
      </w:r>
      <w:r w:rsidR="003F147C">
        <w:rPr>
          <w:rFonts w:cs="Arial"/>
        </w:rPr>
        <w:t xml:space="preserve"> </w:t>
      </w:r>
      <w:r>
        <w:rPr>
          <w:rFonts w:cs="Arial"/>
        </w:rPr>
        <w:t xml:space="preserve">osvědčující </w:t>
      </w:r>
      <w:r w:rsidR="003F147C" w:rsidRPr="003F147C">
        <w:rPr>
          <w:rFonts w:cs="Arial"/>
        </w:rPr>
        <w:t xml:space="preserve">splnění díla </w:t>
      </w:r>
      <w:r w:rsidR="003F147C">
        <w:rPr>
          <w:rFonts w:cs="Arial"/>
        </w:rPr>
        <w:t>dle stanovených parametrů dle podmínek realizace této veřejné zakázky</w:t>
      </w:r>
      <w:r w:rsidR="00334EEC">
        <w:rPr>
          <w:rFonts w:cs="Arial"/>
        </w:rPr>
        <w:t>.</w:t>
      </w:r>
      <w:r w:rsidR="003F147C">
        <w:rPr>
          <w:rFonts w:cs="Arial"/>
        </w:rPr>
        <w:t xml:space="preserve"> V případě, že kontrola zjistí rozpor mezi stanovenými parametry a parametry </w:t>
      </w:r>
      <w:r w:rsidR="003F147C">
        <w:rPr>
          <w:rFonts w:cs="Arial"/>
        </w:rPr>
        <w:lastRenderedPageBreak/>
        <w:t xml:space="preserve">provedeného díla, platí, že dílo není dokončeno a objednatel není povinen dílo převzít. </w:t>
      </w:r>
      <w:r w:rsidR="0070564B">
        <w:rPr>
          <w:rFonts w:cs="Arial"/>
        </w:rPr>
        <w:t>Zhotovitel je povinen nahradit objednateli veškerou škodu, která mu vznikne v důsledku porušení této povinnosti</w:t>
      </w:r>
      <w:r w:rsidR="00334EEC">
        <w:rPr>
          <w:rFonts w:cs="Arial"/>
        </w:rPr>
        <w:t>.</w:t>
      </w:r>
    </w:p>
    <w:p w14:paraId="336804F3" w14:textId="16810AB8" w:rsidR="002E39A1" w:rsidRDefault="0066516E" w:rsidP="001A4CAC">
      <w:pPr>
        <w:numPr>
          <w:ilvl w:val="0"/>
          <w:numId w:val="5"/>
        </w:numPr>
        <w:spacing w:after="60"/>
        <w:ind w:left="357" w:hanging="357"/>
        <w:jc w:val="both"/>
        <w:rPr>
          <w:rFonts w:cs="Arial"/>
        </w:rPr>
      </w:pPr>
      <w:r w:rsidRPr="00DD2F28">
        <w:rPr>
          <w:rFonts w:cs="Arial"/>
        </w:rPr>
        <w:t>Prostory pro uskutečnění přejímacího řízení zajistí zhotovitel.</w:t>
      </w:r>
    </w:p>
    <w:p w14:paraId="6F8504B7" w14:textId="77777777" w:rsidR="00D41A84" w:rsidRDefault="00D41A84" w:rsidP="00D41A84">
      <w:pPr>
        <w:spacing w:after="60"/>
        <w:ind w:left="357"/>
        <w:jc w:val="both"/>
        <w:rPr>
          <w:rFonts w:cs="Arial"/>
        </w:rPr>
      </w:pPr>
    </w:p>
    <w:p w14:paraId="3892A157" w14:textId="77777777" w:rsidR="00F04D8A" w:rsidRPr="00D41A84" w:rsidRDefault="009740C2" w:rsidP="002E39A1">
      <w:pPr>
        <w:tabs>
          <w:tab w:val="left" w:pos="6630"/>
        </w:tabs>
        <w:jc w:val="center"/>
        <w:rPr>
          <w:b/>
          <w:sz w:val="24"/>
          <w:szCs w:val="24"/>
          <w:u w:val="single"/>
        </w:rPr>
      </w:pPr>
      <w:r w:rsidRPr="00D41A84">
        <w:rPr>
          <w:b/>
          <w:sz w:val="24"/>
          <w:szCs w:val="24"/>
        </w:rPr>
        <w:t>VIII</w:t>
      </w:r>
      <w:r w:rsidR="00F04D8A" w:rsidRPr="00D41A84">
        <w:rPr>
          <w:b/>
          <w:sz w:val="24"/>
          <w:szCs w:val="24"/>
        </w:rPr>
        <w:t>.</w:t>
      </w:r>
    </w:p>
    <w:p w14:paraId="6C444FE2" w14:textId="77777777" w:rsidR="00962A4A" w:rsidRPr="00CF691C" w:rsidRDefault="00962A4A" w:rsidP="009C4015">
      <w:pPr>
        <w:pStyle w:val="Nadpis1"/>
        <w:rPr>
          <w:u w:val="single"/>
        </w:rPr>
      </w:pPr>
      <w:r w:rsidRPr="00CF691C">
        <w:rPr>
          <w:u w:val="single"/>
        </w:rPr>
        <w:t>Vady díla a záruky za předmět plnění</w:t>
      </w:r>
    </w:p>
    <w:p w14:paraId="13B983AC" w14:textId="77777777" w:rsidR="00D87518" w:rsidRPr="00520960" w:rsidRDefault="00D87518" w:rsidP="001A4CAC">
      <w:pPr>
        <w:pStyle w:val="Zkladntext"/>
        <w:numPr>
          <w:ilvl w:val="0"/>
          <w:numId w:val="11"/>
        </w:numPr>
        <w:tabs>
          <w:tab w:val="clear" w:pos="720"/>
          <w:tab w:val="num" w:pos="360"/>
        </w:tabs>
        <w:spacing w:after="60"/>
        <w:ind w:left="360"/>
        <w:rPr>
          <w:rFonts w:ascii="Arial" w:hAnsi="Arial" w:cs="Arial"/>
          <w:sz w:val="22"/>
        </w:rPr>
      </w:pPr>
      <w:r w:rsidRPr="00520960">
        <w:rPr>
          <w:rFonts w:ascii="Arial" w:hAnsi="Arial" w:cs="Arial"/>
          <w:sz w:val="22"/>
        </w:rPr>
        <w:t xml:space="preserve">Zhotovitel odpovídá za to, že dílo v době předání má a po stanovenou záruční dobu bude mít vlastnosti stanovené obecně závaznými předpisy, technickými normami, </w:t>
      </w:r>
      <w:r w:rsidR="00520960">
        <w:rPr>
          <w:rFonts w:ascii="Arial" w:hAnsi="Arial" w:cs="Arial"/>
          <w:sz w:val="22"/>
        </w:rPr>
        <w:t>dokumentací zpracovanou zhotovitelem nezbytnou pro provedení díla</w:t>
      </w:r>
      <w:r w:rsidRPr="00520960">
        <w:rPr>
          <w:rFonts w:ascii="Arial" w:hAnsi="Arial" w:cs="Arial"/>
          <w:sz w:val="22"/>
        </w:rPr>
        <w:t xml:space="preserve"> a touto smlouvou, případně vlastnosti obvyklé.</w:t>
      </w:r>
    </w:p>
    <w:p w14:paraId="4EFD069F" w14:textId="373E8A11" w:rsidR="00962A4A" w:rsidRDefault="00962A4A" w:rsidP="001A4CAC">
      <w:pPr>
        <w:numPr>
          <w:ilvl w:val="0"/>
          <w:numId w:val="11"/>
        </w:numPr>
        <w:tabs>
          <w:tab w:val="clear" w:pos="720"/>
          <w:tab w:val="num" w:pos="360"/>
        </w:tabs>
        <w:spacing w:before="120" w:after="60"/>
        <w:ind w:left="360"/>
        <w:jc w:val="both"/>
        <w:rPr>
          <w:rFonts w:cs="Arial"/>
          <w:szCs w:val="22"/>
        </w:rPr>
      </w:pPr>
      <w:r w:rsidRPr="00CF691C">
        <w:rPr>
          <w:rFonts w:cs="Arial"/>
          <w:szCs w:val="22"/>
        </w:rPr>
        <w:t xml:space="preserve">Zhotovitel poskytne objednateli na dokončené dílo záruční lhůtu v délce trvání </w:t>
      </w:r>
      <w:r w:rsidR="00334EEC">
        <w:rPr>
          <w:rFonts w:cs="Arial"/>
          <w:b/>
          <w:szCs w:val="22"/>
        </w:rPr>
        <w:t>48</w:t>
      </w:r>
      <w:r w:rsidR="00F42E0D" w:rsidRPr="00CF691C">
        <w:rPr>
          <w:rFonts w:cs="Arial"/>
          <w:szCs w:val="22"/>
        </w:rPr>
        <w:t xml:space="preserve"> </w:t>
      </w:r>
      <w:r w:rsidRPr="00CF691C">
        <w:rPr>
          <w:rFonts w:cs="Arial"/>
          <w:szCs w:val="22"/>
        </w:rPr>
        <w:t>měsíců ode dne předání a převzetí díla.</w:t>
      </w:r>
    </w:p>
    <w:p w14:paraId="33A1671D" w14:textId="6EED1174" w:rsidR="00962A4A" w:rsidRPr="00CF691C" w:rsidRDefault="00962A4A" w:rsidP="001A4CAC">
      <w:pPr>
        <w:numPr>
          <w:ilvl w:val="0"/>
          <w:numId w:val="11"/>
        </w:numPr>
        <w:tabs>
          <w:tab w:val="clear" w:pos="720"/>
          <w:tab w:val="num" w:pos="360"/>
        </w:tabs>
        <w:spacing w:after="60"/>
        <w:ind w:left="357" w:hanging="357"/>
        <w:jc w:val="both"/>
        <w:rPr>
          <w:rFonts w:cs="Arial"/>
          <w:szCs w:val="22"/>
        </w:rPr>
      </w:pPr>
      <w:r w:rsidRPr="00CF691C">
        <w:rPr>
          <w:rFonts w:cs="Arial"/>
          <w:szCs w:val="22"/>
        </w:rPr>
        <w:t xml:space="preserve">Smluvní strany se dohodly, že na zařízení, </w:t>
      </w:r>
      <w:r w:rsidRPr="000B3BB9">
        <w:rPr>
          <w:rFonts w:cs="Arial"/>
          <w:szCs w:val="22"/>
        </w:rPr>
        <w:t xml:space="preserve">kde výrobci poskytují </w:t>
      </w:r>
      <w:r w:rsidR="00570051" w:rsidRPr="000B3BB9">
        <w:rPr>
          <w:rFonts w:cs="Arial"/>
          <w:szCs w:val="22"/>
        </w:rPr>
        <w:t>delší</w:t>
      </w:r>
      <w:r w:rsidR="00334EEC" w:rsidRPr="000B3BB9">
        <w:rPr>
          <w:rFonts w:cs="Arial"/>
          <w:szCs w:val="22"/>
        </w:rPr>
        <w:t xml:space="preserve"> </w:t>
      </w:r>
      <w:r w:rsidRPr="000B3BB9">
        <w:rPr>
          <w:rFonts w:cs="Arial"/>
          <w:szCs w:val="22"/>
        </w:rPr>
        <w:t>záruční dobu</w:t>
      </w:r>
      <w:r w:rsidRPr="00CF691C">
        <w:rPr>
          <w:rFonts w:cs="Arial"/>
          <w:szCs w:val="22"/>
        </w:rPr>
        <w:t>, poskytne zhotovitel objednateli na těchto zařízeních záruční lhůtu v souladu se záručními lhůtami poskytovanými jejich výrobci, tedy odlišnou od bodu 2. tohoto článku.</w:t>
      </w:r>
    </w:p>
    <w:p w14:paraId="51FD846C" w14:textId="77777777" w:rsidR="00962A4A" w:rsidRPr="00CF691C" w:rsidRDefault="00962A4A" w:rsidP="001A4CAC">
      <w:pPr>
        <w:numPr>
          <w:ilvl w:val="0"/>
          <w:numId w:val="11"/>
        </w:numPr>
        <w:tabs>
          <w:tab w:val="clear" w:pos="720"/>
          <w:tab w:val="num" w:pos="360"/>
        </w:tabs>
        <w:spacing w:before="120" w:after="60"/>
        <w:ind w:left="360"/>
        <w:jc w:val="both"/>
        <w:rPr>
          <w:rFonts w:cs="Arial"/>
          <w:szCs w:val="22"/>
        </w:rPr>
      </w:pPr>
      <w:r w:rsidRPr="00CF691C">
        <w:rPr>
          <w:rFonts w:cs="Arial"/>
          <w:szCs w:val="22"/>
        </w:rPr>
        <w:t>Zhotovitel odpovídá za to, že díl</w:t>
      </w:r>
      <w:r w:rsidR="006326D9">
        <w:rPr>
          <w:rFonts w:cs="Arial"/>
          <w:szCs w:val="22"/>
        </w:rPr>
        <w:t>o</w:t>
      </w:r>
      <w:r w:rsidRPr="00CF691C">
        <w:rPr>
          <w:rFonts w:cs="Arial"/>
          <w:szCs w:val="22"/>
        </w:rPr>
        <w:t xml:space="preserve"> bude zcela kompletní a bez právních vad. </w:t>
      </w:r>
    </w:p>
    <w:p w14:paraId="05CE089E" w14:textId="77777777" w:rsidR="00962A4A" w:rsidRPr="00CF691C" w:rsidRDefault="00962A4A" w:rsidP="001A4CAC">
      <w:pPr>
        <w:numPr>
          <w:ilvl w:val="0"/>
          <w:numId w:val="11"/>
        </w:numPr>
        <w:tabs>
          <w:tab w:val="clear" w:pos="720"/>
          <w:tab w:val="num" w:pos="360"/>
        </w:tabs>
        <w:spacing w:before="120" w:after="60"/>
        <w:ind w:left="360"/>
        <w:jc w:val="both"/>
        <w:rPr>
          <w:rFonts w:cs="Arial"/>
          <w:szCs w:val="22"/>
        </w:rPr>
      </w:pPr>
      <w:r w:rsidRPr="00CF691C">
        <w:rPr>
          <w:rFonts w:cs="Arial"/>
          <w:szCs w:val="22"/>
        </w:rPr>
        <w:t>Objednatel má právo volby způsobu odstranění důsledku vadného plnění</w:t>
      </w:r>
      <w:r w:rsidR="006326D9">
        <w:rPr>
          <w:rFonts w:cs="Arial"/>
          <w:szCs w:val="22"/>
        </w:rPr>
        <w:t xml:space="preserve"> a dle svého uvážení je oprávněn v případě výskytu jakékoli vady požadovat odstranění vady opravou, slevu z ceny díla anebo od smlouvy odstoupit</w:t>
      </w:r>
      <w:r w:rsidRPr="00CF691C">
        <w:rPr>
          <w:rFonts w:cs="Arial"/>
          <w:szCs w:val="22"/>
        </w:rPr>
        <w:t>. Zhotovitel je povinen odpovědět písemně na reklamaci objednatele:</w:t>
      </w:r>
    </w:p>
    <w:p w14:paraId="4C2D3FA8" w14:textId="77777777" w:rsidR="00962A4A" w:rsidRPr="00CF691C" w:rsidRDefault="00962A4A" w:rsidP="00733884">
      <w:pPr>
        <w:pStyle w:val="Zkladntext2"/>
        <w:numPr>
          <w:ilvl w:val="0"/>
          <w:numId w:val="14"/>
        </w:numPr>
        <w:spacing w:after="0"/>
        <w:rPr>
          <w:rFonts w:ascii="Arial" w:hAnsi="Arial" w:cs="Arial"/>
          <w:szCs w:val="22"/>
        </w:rPr>
      </w:pPr>
      <w:r w:rsidRPr="00CF691C">
        <w:rPr>
          <w:rFonts w:ascii="Arial" w:hAnsi="Arial" w:cs="Arial"/>
          <w:szCs w:val="22"/>
        </w:rPr>
        <w:t>u běžných vad v záruce neohrožujících užívání díla do 5 dnů</w:t>
      </w:r>
      <w:r w:rsidR="004569BA">
        <w:rPr>
          <w:rFonts w:ascii="Arial" w:hAnsi="Arial" w:cs="Arial"/>
          <w:szCs w:val="22"/>
        </w:rPr>
        <w:t>,</w:t>
      </w:r>
      <w:r w:rsidRPr="00CF691C">
        <w:rPr>
          <w:rFonts w:ascii="Arial" w:hAnsi="Arial" w:cs="Arial"/>
          <w:szCs w:val="22"/>
        </w:rPr>
        <w:t xml:space="preserve"> </w:t>
      </w:r>
    </w:p>
    <w:p w14:paraId="7EEFFAF3" w14:textId="77777777" w:rsidR="00962A4A" w:rsidRPr="00CF691C" w:rsidRDefault="00962A4A" w:rsidP="00733884">
      <w:pPr>
        <w:pStyle w:val="Zkladntext2"/>
        <w:numPr>
          <w:ilvl w:val="0"/>
          <w:numId w:val="14"/>
        </w:numPr>
        <w:spacing w:after="0"/>
        <w:rPr>
          <w:rFonts w:ascii="Arial" w:hAnsi="Arial" w:cs="Arial"/>
          <w:szCs w:val="22"/>
        </w:rPr>
      </w:pPr>
      <w:r w:rsidRPr="00CF691C">
        <w:rPr>
          <w:rFonts w:ascii="Arial" w:hAnsi="Arial" w:cs="Arial"/>
          <w:szCs w:val="22"/>
        </w:rPr>
        <w:t>u vad v záruce ohrožujících užívání díla do 24 hodin</w:t>
      </w:r>
      <w:r w:rsidR="004569BA">
        <w:rPr>
          <w:rFonts w:ascii="Arial" w:hAnsi="Arial" w:cs="Arial"/>
          <w:szCs w:val="22"/>
        </w:rPr>
        <w:t>,</w:t>
      </w:r>
      <w:r w:rsidRPr="00CF691C">
        <w:rPr>
          <w:rFonts w:ascii="Arial" w:hAnsi="Arial" w:cs="Arial"/>
          <w:szCs w:val="22"/>
        </w:rPr>
        <w:t xml:space="preserve">   </w:t>
      </w:r>
    </w:p>
    <w:p w14:paraId="577B4432" w14:textId="5B1356D6" w:rsidR="00962A4A" w:rsidRPr="00CF691C" w:rsidRDefault="00962A4A" w:rsidP="009C4015">
      <w:pPr>
        <w:pStyle w:val="Zkladntext2"/>
        <w:ind w:left="709"/>
        <w:rPr>
          <w:rFonts w:ascii="Arial" w:hAnsi="Arial" w:cs="Arial"/>
          <w:szCs w:val="22"/>
        </w:rPr>
      </w:pPr>
      <w:r w:rsidRPr="00CF691C">
        <w:rPr>
          <w:rFonts w:ascii="Arial" w:hAnsi="Arial" w:cs="Arial"/>
          <w:szCs w:val="22"/>
        </w:rPr>
        <w:t>a to vždy od okamžiku doručení reklamačního dopisu objednatele zhotoviteli</w:t>
      </w:r>
      <w:r w:rsidR="00031D3B">
        <w:rPr>
          <w:rFonts w:ascii="Arial" w:hAnsi="Arial" w:cs="Arial"/>
          <w:szCs w:val="22"/>
        </w:rPr>
        <w:t xml:space="preserve"> zaslaného poštou, emailem či datovou zprávou</w:t>
      </w:r>
      <w:r w:rsidRPr="00CF691C">
        <w:rPr>
          <w:rFonts w:ascii="Arial" w:hAnsi="Arial" w:cs="Arial"/>
          <w:szCs w:val="22"/>
        </w:rPr>
        <w:t>.</w:t>
      </w:r>
    </w:p>
    <w:p w14:paraId="2EF41F30" w14:textId="36456223" w:rsidR="00962A4A" w:rsidRPr="00CF691C" w:rsidRDefault="006D4481" w:rsidP="001A4CAC">
      <w:pPr>
        <w:numPr>
          <w:ilvl w:val="0"/>
          <w:numId w:val="11"/>
        </w:numPr>
        <w:tabs>
          <w:tab w:val="clear" w:pos="720"/>
          <w:tab w:val="num" w:pos="360"/>
        </w:tabs>
        <w:spacing w:after="60"/>
        <w:ind w:left="357" w:hanging="357"/>
        <w:jc w:val="both"/>
        <w:rPr>
          <w:rFonts w:cs="Arial"/>
          <w:szCs w:val="22"/>
        </w:rPr>
      </w:pPr>
      <w:r>
        <w:rPr>
          <w:rFonts w:cs="Arial"/>
          <w:szCs w:val="22"/>
        </w:rPr>
        <w:t>R</w:t>
      </w:r>
      <w:r w:rsidR="00962A4A" w:rsidRPr="00CF691C">
        <w:rPr>
          <w:rFonts w:cs="Arial"/>
          <w:szCs w:val="22"/>
        </w:rPr>
        <w:t>eklamovan</w:t>
      </w:r>
      <w:r>
        <w:rPr>
          <w:rFonts w:cs="Arial"/>
          <w:szCs w:val="22"/>
        </w:rPr>
        <w:t>ou</w:t>
      </w:r>
      <w:r w:rsidR="00962A4A" w:rsidRPr="00CF691C">
        <w:rPr>
          <w:rFonts w:cs="Arial"/>
          <w:szCs w:val="22"/>
        </w:rPr>
        <w:t xml:space="preserve"> vad</w:t>
      </w:r>
      <w:r>
        <w:rPr>
          <w:rFonts w:cs="Arial"/>
          <w:szCs w:val="22"/>
        </w:rPr>
        <w:t>u díla</w:t>
      </w:r>
      <w:r w:rsidR="00962A4A" w:rsidRPr="00CF691C">
        <w:rPr>
          <w:rFonts w:cs="Arial"/>
          <w:szCs w:val="22"/>
        </w:rPr>
        <w:t>, kter</w:t>
      </w:r>
      <w:r>
        <w:rPr>
          <w:rFonts w:cs="Arial"/>
          <w:szCs w:val="22"/>
        </w:rPr>
        <w:t>á</w:t>
      </w:r>
      <w:r w:rsidR="00962A4A" w:rsidRPr="00CF691C">
        <w:rPr>
          <w:rFonts w:cs="Arial"/>
          <w:szCs w:val="22"/>
        </w:rPr>
        <w:t xml:space="preserve"> se na dokončeném díle vyskytn</w:t>
      </w:r>
      <w:r>
        <w:rPr>
          <w:rFonts w:cs="Arial"/>
          <w:szCs w:val="22"/>
        </w:rPr>
        <w:t>e</w:t>
      </w:r>
      <w:r w:rsidR="00962A4A" w:rsidRPr="00CF691C">
        <w:rPr>
          <w:rFonts w:cs="Arial"/>
          <w:szCs w:val="22"/>
        </w:rPr>
        <w:t xml:space="preserve"> v záruční lhůtě a jej</w:t>
      </w:r>
      <w:r>
        <w:rPr>
          <w:rFonts w:cs="Arial"/>
          <w:szCs w:val="22"/>
        </w:rPr>
        <w:t>íž</w:t>
      </w:r>
      <w:r w:rsidR="00962A4A" w:rsidRPr="00CF691C">
        <w:rPr>
          <w:rFonts w:cs="Arial"/>
          <w:szCs w:val="22"/>
        </w:rPr>
        <w:t xml:space="preserve"> projev neohrožuje užívání díla,</w:t>
      </w:r>
      <w:r>
        <w:rPr>
          <w:rFonts w:cs="Arial"/>
          <w:szCs w:val="22"/>
        </w:rPr>
        <w:t xml:space="preserve"> se zhotovitel zavazuje odstranit do 30 dnů ode dne reklamování vady objednatelem.</w:t>
      </w:r>
    </w:p>
    <w:p w14:paraId="665D32ED" w14:textId="34BC4B64" w:rsidR="0080433B" w:rsidRDefault="0080433B" w:rsidP="001A4CAC">
      <w:pPr>
        <w:numPr>
          <w:ilvl w:val="0"/>
          <w:numId w:val="11"/>
        </w:numPr>
        <w:tabs>
          <w:tab w:val="clear" w:pos="720"/>
        </w:tabs>
        <w:spacing w:before="120" w:after="60"/>
        <w:ind w:left="426" w:hanging="426"/>
        <w:jc w:val="both"/>
      </w:pPr>
      <w:r w:rsidRPr="0080433B">
        <w:rPr>
          <w:rFonts w:cs="Arial"/>
          <w:szCs w:val="22"/>
        </w:rPr>
        <w:t>Zhotovitel se zavazuje u vad díla, které svým projevem ohrožují jeho užívání</w:t>
      </w:r>
      <w:r w:rsidR="006D4481">
        <w:rPr>
          <w:rFonts w:cs="Arial"/>
          <w:szCs w:val="22"/>
        </w:rPr>
        <w:t xml:space="preserve"> nebo uživatele</w:t>
      </w:r>
      <w:r w:rsidRPr="0080433B">
        <w:rPr>
          <w:rFonts w:cs="Arial"/>
          <w:szCs w:val="22"/>
        </w:rPr>
        <w:t xml:space="preserve">, nejpozději do 24 hodin od obdržení reklamačního dopisu dle odstavce 5 tohoto článku smlouvy navrhnout způsob </w:t>
      </w:r>
      <w:r w:rsidR="006D4481">
        <w:rPr>
          <w:rFonts w:cs="Arial"/>
          <w:szCs w:val="22"/>
        </w:rPr>
        <w:t xml:space="preserve">odstranění vady a vadu odstranit do 15 dnů ode dne reklamace vady díla. </w:t>
      </w:r>
    </w:p>
    <w:p w14:paraId="20779AAC" w14:textId="17A682D9" w:rsidR="00962A4A" w:rsidRPr="00CF691C" w:rsidRDefault="00962A4A" w:rsidP="001A4CAC">
      <w:pPr>
        <w:numPr>
          <w:ilvl w:val="0"/>
          <w:numId w:val="11"/>
        </w:numPr>
        <w:tabs>
          <w:tab w:val="clear" w:pos="720"/>
          <w:tab w:val="num" w:pos="360"/>
        </w:tabs>
        <w:spacing w:before="120" w:after="60"/>
        <w:ind w:left="360"/>
        <w:jc w:val="both"/>
        <w:rPr>
          <w:rFonts w:cs="Arial"/>
          <w:szCs w:val="22"/>
        </w:rPr>
      </w:pPr>
      <w:r w:rsidRPr="00CF691C">
        <w:rPr>
          <w:rFonts w:cs="Arial"/>
          <w:szCs w:val="22"/>
        </w:rPr>
        <w:t>Zhotovitel se zavazuje odstranit případné vady díla reklamované objednatelem, za které odpovídá z důvodu poskytnuté záruky za jakost díla dle této smlouvy, ve lhůt</w:t>
      </w:r>
      <w:r w:rsidR="00391815" w:rsidRPr="00CF691C">
        <w:rPr>
          <w:rFonts w:cs="Arial"/>
          <w:szCs w:val="22"/>
        </w:rPr>
        <w:t>ách</w:t>
      </w:r>
      <w:r w:rsidRPr="00CF691C">
        <w:rPr>
          <w:rFonts w:cs="Arial"/>
          <w:szCs w:val="22"/>
        </w:rPr>
        <w:t xml:space="preserve"> </w:t>
      </w:r>
      <w:r w:rsidR="00391815" w:rsidRPr="00CF691C">
        <w:rPr>
          <w:rFonts w:cs="Arial"/>
          <w:szCs w:val="22"/>
        </w:rPr>
        <w:t>shora uvedených</w:t>
      </w:r>
      <w:r w:rsidRPr="00CF691C">
        <w:rPr>
          <w:rFonts w:cs="Arial"/>
          <w:szCs w:val="22"/>
        </w:rPr>
        <w:t>. Pokud reklamované vady díla ve s</w:t>
      </w:r>
      <w:r w:rsidR="00391815" w:rsidRPr="00CF691C">
        <w:rPr>
          <w:rFonts w:cs="Arial"/>
          <w:szCs w:val="22"/>
        </w:rPr>
        <w:t>hora uvedených</w:t>
      </w:r>
      <w:r w:rsidRPr="00CF691C">
        <w:rPr>
          <w:rFonts w:cs="Arial"/>
          <w:szCs w:val="22"/>
        </w:rPr>
        <w:t xml:space="preserve"> lhůt</w:t>
      </w:r>
      <w:r w:rsidR="00391815" w:rsidRPr="00CF691C">
        <w:rPr>
          <w:rFonts w:cs="Arial"/>
          <w:szCs w:val="22"/>
        </w:rPr>
        <w:t>ách</w:t>
      </w:r>
      <w:r w:rsidRPr="00CF691C">
        <w:rPr>
          <w:rFonts w:cs="Arial"/>
          <w:szCs w:val="22"/>
        </w:rPr>
        <w:t xml:space="preserve"> zhotovitel neodstraní, je objednatel oprávněn odstranit tyto vady sám, resp. zajistit jejich odstranění třetí osobou. Zhotovitel je v takovém případe povinen uhradit objednateli veškeré náklady, které objednateli v souvislosti s odstraněním reklamovaných vad díla vzniknou</w:t>
      </w:r>
      <w:r w:rsidR="00D3726F" w:rsidRPr="00CF691C">
        <w:rPr>
          <w:rFonts w:cs="Arial"/>
          <w:szCs w:val="22"/>
        </w:rPr>
        <w:t xml:space="preserve">, včetně smluvní pokuty dle </w:t>
      </w:r>
      <w:r w:rsidR="00330107">
        <w:rPr>
          <w:rFonts w:cs="Arial"/>
          <w:szCs w:val="22"/>
        </w:rPr>
        <w:t xml:space="preserve">článku </w:t>
      </w:r>
      <w:r w:rsidR="00593342" w:rsidRPr="00CF691C">
        <w:rPr>
          <w:rFonts w:cs="Arial"/>
          <w:szCs w:val="22"/>
        </w:rPr>
        <w:t>X</w:t>
      </w:r>
      <w:r w:rsidR="00AC2967">
        <w:rPr>
          <w:rFonts w:cs="Arial"/>
          <w:szCs w:val="22"/>
        </w:rPr>
        <w:t>I</w:t>
      </w:r>
      <w:r w:rsidR="001451C8">
        <w:rPr>
          <w:rFonts w:cs="Arial"/>
          <w:szCs w:val="22"/>
        </w:rPr>
        <w:t>.</w:t>
      </w:r>
      <w:r w:rsidR="00593342" w:rsidRPr="00CF691C">
        <w:rPr>
          <w:rFonts w:cs="Arial"/>
          <w:szCs w:val="22"/>
        </w:rPr>
        <w:t xml:space="preserve"> této</w:t>
      </w:r>
      <w:r w:rsidR="00D3726F" w:rsidRPr="00CF691C">
        <w:rPr>
          <w:rFonts w:cs="Arial"/>
          <w:szCs w:val="22"/>
        </w:rPr>
        <w:t xml:space="preserve"> SoD. </w:t>
      </w:r>
      <w:r w:rsidRPr="00CF691C">
        <w:rPr>
          <w:rFonts w:cs="Arial"/>
          <w:szCs w:val="22"/>
        </w:rPr>
        <w:t xml:space="preserve">  </w:t>
      </w:r>
    </w:p>
    <w:p w14:paraId="27757388" w14:textId="77777777" w:rsidR="00962A4A" w:rsidRPr="00B26EAD" w:rsidRDefault="00962A4A" w:rsidP="001A4CAC">
      <w:pPr>
        <w:numPr>
          <w:ilvl w:val="0"/>
          <w:numId w:val="11"/>
        </w:numPr>
        <w:tabs>
          <w:tab w:val="clear" w:pos="720"/>
          <w:tab w:val="num" w:pos="360"/>
        </w:tabs>
        <w:spacing w:before="120" w:after="60"/>
        <w:ind w:left="360"/>
        <w:jc w:val="both"/>
        <w:rPr>
          <w:rFonts w:cs="Arial"/>
          <w:szCs w:val="22"/>
        </w:rPr>
      </w:pPr>
      <w:r w:rsidRPr="00B26EAD">
        <w:rPr>
          <w:rFonts w:cs="Arial"/>
          <w:szCs w:val="22"/>
        </w:rPr>
        <w:t xml:space="preserve">Uplatněním vady díla v záruční lhůtě přestává běžet původní záruční lhůta </w:t>
      </w:r>
      <w:r w:rsidR="006E66CA" w:rsidRPr="00B26EAD">
        <w:rPr>
          <w:rFonts w:cs="Arial"/>
          <w:szCs w:val="22"/>
        </w:rPr>
        <w:br/>
      </w:r>
      <w:r w:rsidRPr="00B26EAD">
        <w:rPr>
          <w:rFonts w:cs="Arial"/>
          <w:szCs w:val="22"/>
        </w:rPr>
        <w:t xml:space="preserve">a pro příslušnou součást stavebního díla běží nová záruční lhůta. </w:t>
      </w:r>
    </w:p>
    <w:p w14:paraId="5FDDE0FA" w14:textId="41107F41" w:rsidR="001A4CAC" w:rsidRDefault="00962A4A" w:rsidP="001A4CAC">
      <w:pPr>
        <w:numPr>
          <w:ilvl w:val="0"/>
          <w:numId w:val="11"/>
        </w:numPr>
        <w:tabs>
          <w:tab w:val="clear" w:pos="720"/>
          <w:tab w:val="num" w:pos="360"/>
        </w:tabs>
        <w:spacing w:before="120" w:after="60"/>
        <w:ind w:left="360"/>
        <w:jc w:val="both"/>
        <w:rPr>
          <w:rFonts w:cs="Arial"/>
          <w:szCs w:val="22"/>
        </w:rPr>
      </w:pPr>
      <w:r w:rsidRPr="00CF691C">
        <w:rPr>
          <w:rFonts w:cs="Arial"/>
          <w:szCs w:val="22"/>
        </w:rPr>
        <w:t xml:space="preserve">Zhotovitel je zavázán odstraňovat vady díla, které se projeví v záruční lhůtě na své náklady. </w:t>
      </w:r>
    </w:p>
    <w:p w14:paraId="30EEC88A" w14:textId="2FA3E37B" w:rsidR="001A4CAC" w:rsidRDefault="001A4CAC">
      <w:pPr>
        <w:spacing w:after="0"/>
        <w:rPr>
          <w:rFonts w:cs="Arial"/>
          <w:szCs w:val="22"/>
        </w:rPr>
      </w:pPr>
    </w:p>
    <w:p w14:paraId="79B1B356" w14:textId="5CA29204" w:rsidR="00962A4A" w:rsidRPr="00CF691C" w:rsidRDefault="007E46CA" w:rsidP="00E42B63">
      <w:pPr>
        <w:pStyle w:val="Nadpis1"/>
        <w:spacing w:after="0"/>
      </w:pPr>
      <w:r>
        <w:lastRenderedPageBreak/>
        <w:t>I</w:t>
      </w:r>
      <w:r w:rsidR="00962A4A" w:rsidRPr="00CF691C">
        <w:t>X.</w:t>
      </w:r>
    </w:p>
    <w:p w14:paraId="3139DC5C" w14:textId="77777777" w:rsidR="00962A4A" w:rsidRPr="00CF691C" w:rsidRDefault="00962A4A" w:rsidP="00E42B63">
      <w:pPr>
        <w:pStyle w:val="Nadpis1"/>
        <w:rPr>
          <w:u w:val="single"/>
        </w:rPr>
      </w:pPr>
      <w:r w:rsidRPr="00CF691C">
        <w:rPr>
          <w:u w:val="single"/>
        </w:rPr>
        <w:t>Vlastnictví díla a odpovědnost za škodu</w:t>
      </w:r>
    </w:p>
    <w:p w14:paraId="13C7817A" w14:textId="77777777" w:rsidR="00962A4A" w:rsidRPr="00CF691C" w:rsidRDefault="00962A4A" w:rsidP="001A4CAC">
      <w:pPr>
        <w:numPr>
          <w:ilvl w:val="0"/>
          <w:numId w:val="6"/>
        </w:numPr>
        <w:spacing w:after="60"/>
        <w:ind w:left="357" w:hanging="357"/>
        <w:jc w:val="both"/>
        <w:rPr>
          <w:rFonts w:cs="Arial"/>
          <w:szCs w:val="22"/>
        </w:rPr>
      </w:pPr>
      <w:r w:rsidRPr="00CF691C">
        <w:rPr>
          <w:rFonts w:cs="Arial"/>
          <w:szCs w:val="22"/>
        </w:rPr>
        <w:t xml:space="preserve">Vlastnické právo ke zhotovovanému dílu má od počátku objednatel, přičemž vlastnické právo na jakoukoliv část stavebního díla či jeho poddodávku přechází na objednatele jeho zabudováním. </w:t>
      </w:r>
    </w:p>
    <w:p w14:paraId="67BEE6CE" w14:textId="77777777" w:rsidR="00962A4A" w:rsidRPr="00CF691C" w:rsidRDefault="00962A4A" w:rsidP="001A4CAC">
      <w:pPr>
        <w:numPr>
          <w:ilvl w:val="0"/>
          <w:numId w:val="6"/>
        </w:numPr>
        <w:spacing w:after="60"/>
        <w:ind w:left="357" w:hanging="357"/>
        <w:jc w:val="both"/>
        <w:rPr>
          <w:rFonts w:cs="Arial"/>
          <w:szCs w:val="22"/>
        </w:rPr>
      </w:pPr>
      <w:r w:rsidRPr="00CF691C">
        <w:rPr>
          <w:rFonts w:cs="Arial"/>
          <w:szCs w:val="22"/>
        </w:rPr>
        <w:t>Nebezpečí škody na předmětu díla nese zhotovitel až do jeho převzetí objednatelem. Stejně tak nese zhotovitel i nebezpečí škody (ztrát) na veškerých materiálech, výrobcích a zařízeních, které používá nebo použije k provedení díla, ať už se nacházejí kdekoliv.</w:t>
      </w:r>
    </w:p>
    <w:p w14:paraId="21A96399" w14:textId="77777777" w:rsidR="00962A4A" w:rsidRPr="00CF691C" w:rsidRDefault="00962A4A" w:rsidP="001A4CAC">
      <w:pPr>
        <w:numPr>
          <w:ilvl w:val="0"/>
          <w:numId w:val="6"/>
        </w:numPr>
        <w:spacing w:after="60"/>
        <w:ind w:left="357" w:hanging="357"/>
        <w:jc w:val="both"/>
        <w:rPr>
          <w:rFonts w:cs="Arial"/>
          <w:szCs w:val="22"/>
        </w:rPr>
      </w:pPr>
      <w:r w:rsidRPr="00CF691C">
        <w:rPr>
          <w:rFonts w:cs="Arial"/>
          <w:szCs w:val="22"/>
        </w:rPr>
        <w:t>Zhotovitel nese odpovědnost za škody způsobené jeho činností, či činností jeho poddodavatelů na majetku objednatele, popř. třetích osob a hradí ji ze svých prostředků.</w:t>
      </w:r>
    </w:p>
    <w:p w14:paraId="7A5EBA99" w14:textId="77777777" w:rsidR="00962A4A" w:rsidRDefault="00962A4A" w:rsidP="001A4CAC">
      <w:pPr>
        <w:numPr>
          <w:ilvl w:val="0"/>
          <w:numId w:val="6"/>
        </w:numPr>
        <w:spacing w:after="60"/>
        <w:ind w:left="357" w:hanging="357"/>
        <w:jc w:val="both"/>
        <w:rPr>
          <w:rFonts w:cs="Arial"/>
          <w:szCs w:val="22"/>
        </w:rPr>
      </w:pPr>
      <w:r w:rsidRPr="00CF691C">
        <w:rPr>
          <w:rFonts w:cs="Arial"/>
          <w:szCs w:val="22"/>
        </w:rPr>
        <w:t xml:space="preserve">Případné dřívější převzetí části díla dle této smlouvy nemá vztah na vlastnictví díla </w:t>
      </w:r>
      <w:r w:rsidR="006E66CA">
        <w:rPr>
          <w:rFonts w:cs="Arial"/>
          <w:szCs w:val="22"/>
        </w:rPr>
        <w:br/>
      </w:r>
      <w:r w:rsidRPr="00CF691C">
        <w:rPr>
          <w:rFonts w:cs="Arial"/>
          <w:szCs w:val="22"/>
        </w:rPr>
        <w:t>a nebezpečí škody na něm. Nebezpečí škody až do úplného převzetí celého díla vymezeného v článku I</w:t>
      </w:r>
      <w:r w:rsidR="00330107">
        <w:rPr>
          <w:rFonts w:cs="Arial"/>
          <w:szCs w:val="22"/>
        </w:rPr>
        <w:t>.</w:t>
      </w:r>
      <w:r w:rsidRPr="00CF691C">
        <w:rPr>
          <w:rFonts w:cs="Arial"/>
          <w:szCs w:val="22"/>
        </w:rPr>
        <w:t xml:space="preserve"> této smlouvy objednatelem nese zhotovitel.</w:t>
      </w:r>
    </w:p>
    <w:p w14:paraId="1F296D81" w14:textId="77777777" w:rsidR="0085049F" w:rsidRPr="00CF691C" w:rsidRDefault="0085049F" w:rsidP="0085049F">
      <w:pPr>
        <w:ind w:left="360"/>
        <w:jc w:val="both"/>
        <w:rPr>
          <w:rFonts w:cs="Arial"/>
          <w:szCs w:val="22"/>
        </w:rPr>
      </w:pPr>
    </w:p>
    <w:p w14:paraId="135AB353" w14:textId="63C88622" w:rsidR="00962A4A" w:rsidRPr="00E42B63" w:rsidRDefault="00962A4A" w:rsidP="00E42B63">
      <w:pPr>
        <w:pStyle w:val="Nadpis1"/>
        <w:spacing w:after="0"/>
      </w:pPr>
      <w:r w:rsidRPr="00E42B63">
        <w:t>X.</w:t>
      </w:r>
    </w:p>
    <w:p w14:paraId="199E393E" w14:textId="77777777" w:rsidR="00962A4A" w:rsidRPr="00E42B63" w:rsidRDefault="00962A4A" w:rsidP="00CC59F2">
      <w:pPr>
        <w:pStyle w:val="Nadpis1"/>
        <w:spacing w:after="60"/>
        <w:rPr>
          <w:u w:val="single"/>
        </w:rPr>
      </w:pPr>
      <w:r w:rsidRPr="00E42B63">
        <w:rPr>
          <w:u w:val="single"/>
        </w:rPr>
        <w:t>Smluvní pokuty</w:t>
      </w:r>
    </w:p>
    <w:p w14:paraId="6606BAF1" w14:textId="36A50788" w:rsidR="00D87518" w:rsidRDefault="00D87518" w:rsidP="001A4CAC">
      <w:pPr>
        <w:numPr>
          <w:ilvl w:val="0"/>
          <w:numId w:val="25"/>
        </w:numPr>
        <w:spacing w:after="60"/>
        <w:ind w:left="357" w:hanging="357"/>
        <w:jc w:val="both"/>
        <w:rPr>
          <w:rFonts w:cs="Arial"/>
        </w:rPr>
      </w:pPr>
      <w:r w:rsidRPr="00201DE7">
        <w:rPr>
          <w:rFonts w:cs="Arial"/>
        </w:rPr>
        <w:t xml:space="preserve">Zhotovitel se zavazuje při prodlení s provedením díla zaplatit objednateli smluvní pokutu ve výši </w:t>
      </w:r>
      <w:r w:rsidR="00764953" w:rsidRPr="00746F4D">
        <w:rPr>
          <w:rFonts w:cs="Arial"/>
        </w:rPr>
        <w:t>0,</w:t>
      </w:r>
      <w:r w:rsidR="00333B92">
        <w:rPr>
          <w:rFonts w:cs="Arial"/>
        </w:rPr>
        <w:t>1</w:t>
      </w:r>
      <w:r w:rsidR="00333B92" w:rsidRPr="00746F4D">
        <w:rPr>
          <w:rFonts w:cs="Arial"/>
        </w:rPr>
        <w:t xml:space="preserve"> </w:t>
      </w:r>
      <w:r w:rsidR="00764953" w:rsidRPr="00746F4D">
        <w:rPr>
          <w:rFonts w:cs="Arial"/>
        </w:rPr>
        <w:t xml:space="preserve">% </w:t>
      </w:r>
      <w:r w:rsidR="00764953">
        <w:rPr>
          <w:rFonts w:cs="Arial"/>
        </w:rPr>
        <w:t>z</w:t>
      </w:r>
      <w:r w:rsidR="00B74363">
        <w:rPr>
          <w:rFonts w:cs="Arial"/>
        </w:rPr>
        <w:t> celkové ceny díla</w:t>
      </w:r>
      <w:r w:rsidRPr="00201DE7">
        <w:rPr>
          <w:rFonts w:cs="Arial"/>
        </w:rPr>
        <w:t xml:space="preserve"> za každý den prodlení. </w:t>
      </w:r>
    </w:p>
    <w:p w14:paraId="4F510BFC" w14:textId="476398B2" w:rsidR="006D602B" w:rsidRDefault="006D602B" w:rsidP="001A4CAC">
      <w:pPr>
        <w:numPr>
          <w:ilvl w:val="0"/>
          <w:numId w:val="25"/>
        </w:numPr>
        <w:spacing w:after="60"/>
        <w:ind w:left="357" w:hanging="357"/>
        <w:jc w:val="both"/>
        <w:rPr>
          <w:rFonts w:cs="Arial"/>
        </w:rPr>
      </w:pPr>
      <w:r>
        <w:t>Zhotovitel se zavazuje při nedodržení lhůty realizačních prací dle čl. III odst. 1 písm. b) této smlouvy zaplatit objednateli smluvní pokutu ve výši 0,5 % z celkové ceny díla za každý den prodlení</w:t>
      </w:r>
    </w:p>
    <w:p w14:paraId="2B3E8AF7" w14:textId="77777777" w:rsidR="00D87518" w:rsidRPr="00201DE7" w:rsidRDefault="00D87518" w:rsidP="001A4CAC">
      <w:pPr>
        <w:numPr>
          <w:ilvl w:val="0"/>
          <w:numId w:val="25"/>
        </w:numPr>
        <w:spacing w:after="60"/>
        <w:ind w:left="357" w:hanging="357"/>
        <w:jc w:val="both"/>
        <w:rPr>
          <w:rFonts w:cs="Arial"/>
        </w:rPr>
      </w:pPr>
      <w:r w:rsidRPr="00201DE7">
        <w:rPr>
          <w:rFonts w:cs="Arial"/>
        </w:rPr>
        <w:t>Objednatel se zavazuje při prodlení se zaplacením konečné faktury zaplatit zhotoviteli úrok z prodlení ve výši stanovený podle předpisů práva občanského.</w:t>
      </w:r>
    </w:p>
    <w:p w14:paraId="1965F049" w14:textId="4E16EF22" w:rsidR="00D87518" w:rsidRPr="00995C49" w:rsidRDefault="00D87518" w:rsidP="001A4CAC">
      <w:pPr>
        <w:numPr>
          <w:ilvl w:val="0"/>
          <w:numId w:val="25"/>
        </w:numPr>
        <w:spacing w:after="60"/>
        <w:ind w:left="357" w:hanging="357"/>
        <w:jc w:val="both"/>
        <w:rPr>
          <w:rFonts w:cs="Arial"/>
        </w:rPr>
      </w:pPr>
      <w:r w:rsidRPr="00995C49">
        <w:rPr>
          <w:rFonts w:cs="Arial"/>
        </w:rPr>
        <w:t xml:space="preserve">V případě prodlení zhotovitele s termínem vyklizení staveniště dle </w:t>
      </w:r>
      <w:hyperlink w:anchor="článek_3_odst_4" w:history="1">
        <w:r w:rsidRPr="00292AEE">
          <w:rPr>
            <w:rStyle w:val="Hypertextovodkaz"/>
            <w:rFonts w:cs="Arial"/>
          </w:rPr>
          <w:t xml:space="preserve">čl. III odst. </w:t>
        </w:r>
        <w:r w:rsidR="006776B1">
          <w:rPr>
            <w:rStyle w:val="Hypertextovodkaz"/>
            <w:rFonts w:cs="Arial"/>
          </w:rPr>
          <w:t>3</w:t>
        </w:r>
      </w:hyperlink>
      <w:r w:rsidRPr="00995C49">
        <w:rPr>
          <w:rFonts w:cs="Arial"/>
        </w:rPr>
        <w:t xml:space="preserve"> této smlouvy, uhradí smluvní pokutu ve výši </w:t>
      </w:r>
      <w:r w:rsidR="00764953">
        <w:rPr>
          <w:rFonts w:cs="Arial"/>
        </w:rPr>
        <w:t xml:space="preserve">0,1 % </w:t>
      </w:r>
      <w:r w:rsidR="00B74363" w:rsidRPr="00B74363">
        <w:rPr>
          <w:rFonts w:cs="Arial"/>
        </w:rPr>
        <w:t>z celkové ceny díla</w:t>
      </w:r>
      <w:r w:rsidR="008E1DC5">
        <w:rPr>
          <w:rFonts w:cs="Arial"/>
        </w:rPr>
        <w:t xml:space="preserve"> </w:t>
      </w:r>
      <w:r w:rsidRPr="00995C49">
        <w:rPr>
          <w:rFonts w:cs="Arial"/>
        </w:rPr>
        <w:t>za nedodržení této povinnosti za každý započatý den prodlení.</w:t>
      </w:r>
    </w:p>
    <w:p w14:paraId="76BFF017" w14:textId="741EBBD4" w:rsidR="00F5356C" w:rsidRDefault="00F5356C" w:rsidP="001A4CAC">
      <w:pPr>
        <w:numPr>
          <w:ilvl w:val="0"/>
          <w:numId w:val="25"/>
        </w:numPr>
        <w:overflowPunct w:val="0"/>
        <w:spacing w:after="60"/>
        <w:jc w:val="both"/>
      </w:pPr>
      <w:r>
        <w:rPr>
          <w:rFonts w:cs="Arial"/>
        </w:rPr>
        <w:t xml:space="preserve">V případě prodlení zhotovitele s jakoukoliv povinností uvedenou v </w:t>
      </w:r>
      <w:hyperlink w:anchor="článek_9_odst_7">
        <w:r>
          <w:rPr>
            <w:rStyle w:val="Internetovodkaz"/>
            <w:rFonts w:cs="Arial"/>
          </w:rPr>
          <w:t xml:space="preserve">čl. </w:t>
        </w:r>
        <w:r w:rsidR="005C1716">
          <w:rPr>
            <w:rStyle w:val="Internetovodkaz"/>
            <w:rFonts w:cs="Arial"/>
          </w:rPr>
          <w:t>VIII</w:t>
        </w:r>
        <w:r>
          <w:rPr>
            <w:rStyle w:val="Internetovodkaz"/>
            <w:rFonts w:cs="Arial"/>
          </w:rPr>
          <w:t xml:space="preserve"> odst. </w:t>
        </w:r>
      </w:hyperlink>
      <w:r w:rsidR="006D602B">
        <w:rPr>
          <w:rStyle w:val="Internetovodkaz"/>
          <w:rFonts w:cs="Arial"/>
        </w:rPr>
        <w:t>6</w:t>
      </w:r>
      <w:r>
        <w:rPr>
          <w:rFonts w:cs="Arial"/>
        </w:rPr>
        <w:t xml:space="preserve"> této smlouvy uhradí zhotovitel objednateli smluvní pokutu ve výši </w:t>
      </w:r>
      <w:r w:rsidR="00764953">
        <w:rPr>
          <w:rFonts w:cs="Arial"/>
        </w:rPr>
        <w:t xml:space="preserve">0,2 % </w:t>
      </w:r>
      <w:r w:rsidR="00B74363" w:rsidRPr="00B74363">
        <w:rPr>
          <w:rFonts w:cs="Arial"/>
        </w:rPr>
        <w:t>z celkové ceny díla</w:t>
      </w:r>
      <w:r w:rsidR="00B74363">
        <w:rPr>
          <w:rFonts w:cs="Arial"/>
        </w:rPr>
        <w:t xml:space="preserve"> </w:t>
      </w:r>
      <w:r>
        <w:rPr>
          <w:rFonts w:cs="Arial"/>
        </w:rPr>
        <w:t xml:space="preserve">za nedodržení této povinnosti za každý započatý den prodlení. </w:t>
      </w:r>
    </w:p>
    <w:p w14:paraId="3C6A9ED0" w14:textId="5050E27D" w:rsidR="00D87518" w:rsidRPr="00995C49" w:rsidRDefault="00F5356C" w:rsidP="001A4CAC">
      <w:pPr>
        <w:numPr>
          <w:ilvl w:val="0"/>
          <w:numId w:val="25"/>
        </w:numPr>
        <w:spacing w:after="60"/>
        <w:ind w:left="357" w:hanging="357"/>
        <w:jc w:val="both"/>
        <w:rPr>
          <w:rFonts w:cs="Arial"/>
        </w:rPr>
      </w:pPr>
      <w:r>
        <w:rPr>
          <w:rFonts w:cs="Arial"/>
        </w:rPr>
        <w:t>V případě prodlení zhotovitele s odstraněním vad</w:t>
      </w:r>
      <w:r w:rsidR="008543BF">
        <w:rPr>
          <w:rFonts w:cs="Arial"/>
        </w:rPr>
        <w:t>y</w:t>
      </w:r>
      <w:r>
        <w:rPr>
          <w:rFonts w:cs="Arial"/>
        </w:rPr>
        <w:t xml:space="preserve"> v záruční době dle </w:t>
      </w:r>
      <w:r>
        <w:rPr>
          <w:rStyle w:val="Internetovodkaz"/>
          <w:rFonts w:cs="Arial"/>
        </w:rPr>
        <w:t xml:space="preserve">čl. </w:t>
      </w:r>
      <w:r w:rsidR="005C1716">
        <w:rPr>
          <w:rStyle w:val="Internetovodkaz"/>
          <w:rFonts w:cs="Arial"/>
        </w:rPr>
        <w:t>VIII</w:t>
      </w:r>
      <w:ins w:id="7" w:author="Jarošová Jitka" w:date="2019-03-18T09:39:00Z">
        <w:r w:rsidR="006D602B">
          <w:rPr>
            <w:rStyle w:val="Internetovodkaz"/>
            <w:rFonts w:cs="Arial"/>
          </w:rPr>
          <w:t xml:space="preserve"> </w:t>
        </w:r>
      </w:ins>
      <w:r w:rsidR="006D602B">
        <w:rPr>
          <w:rStyle w:val="Internetovodkaz"/>
          <w:rFonts w:cs="Arial"/>
        </w:rPr>
        <w:t>odst</w:t>
      </w:r>
      <w:ins w:id="8" w:author="Jarošová Jitka" w:date="2019-03-18T09:40:00Z">
        <w:r w:rsidR="006D602B">
          <w:rPr>
            <w:rStyle w:val="Internetovodkaz"/>
            <w:rFonts w:cs="Arial"/>
          </w:rPr>
          <w:t>.</w:t>
        </w:r>
      </w:ins>
      <w:ins w:id="9" w:author="Jarošová Jitka" w:date="2019-03-18T09:39:00Z">
        <w:r w:rsidR="006D602B">
          <w:rPr>
            <w:rStyle w:val="Internetovodkaz"/>
            <w:rFonts w:cs="Arial"/>
          </w:rPr>
          <w:t xml:space="preserve"> </w:t>
        </w:r>
      </w:ins>
      <w:r w:rsidR="006D602B">
        <w:rPr>
          <w:rStyle w:val="Internetovodkaz"/>
          <w:rFonts w:cs="Arial"/>
        </w:rPr>
        <w:t>7</w:t>
      </w:r>
      <w:r>
        <w:rPr>
          <w:rStyle w:val="Internetovodkaz"/>
          <w:rFonts w:cs="Arial"/>
        </w:rPr>
        <w:t xml:space="preserve">. </w:t>
      </w:r>
      <w:r>
        <w:rPr>
          <w:rFonts w:cs="Arial"/>
        </w:rPr>
        <w:t xml:space="preserve"> této smlouvy uhradí zhotovitel objednateli smluvní pokutu ve výši </w:t>
      </w:r>
      <w:r w:rsidR="00B74363">
        <w:rPr>
          <w:rFonts w:cs="Arial"/>
        </w:rPr>
        <w:t xml:space="preserve">0,5 % </w:t>
      </w:r>
      <w:r w:rsidR="00B74363" w:rsidRPr="00B74363">
        <w:rPr>
          <w:rFonts w:cs="Arial"/>
        </w:rPr>
        <w:t>z celkové ceny díla</w:t>
      </w:r>
      <w:r w:rsidR="00B74363">
        <w:rPr>
          <w:rFonts w:cs="Arial"/>
        </w:rPr>
        <w:t xml:space="preserve"> </w:t>
      </w:r>
      <w:r>
        <w:rPr>
          <w:rFonts w:cs="Arial"/>
        </w:rPr>
        <w:t xml:space="preserve">za nedodržení této povinnosti za každý započatý den </w:t>
      </w:r>
      <w:proofErr w:type="gramStart"/>
      <w:r>
        <w:rPr>
          <w:rFonts w:cs="Arial"/>
        </w:rPr>
        <w:t>prodlení</w:t>
      </w:r>
      <w:proofErr w:type="gramEnd"/>
      <w:r>
        <w:rPr>
          <w:rFonts w:cs="Arial"/>
        </w:rPr>
        <w:t xml:space="preserve"> a</w:t>
      </w:r>
      <w:r w:rsidR="00031D3B">
        <w:rPr>
          <w:rFonts w:cs="Arial"/>
        </w:rPr>
        <w:t xml:space="preserve"> to</w:t>
      </w:r>
      <w:r>
        <w:rPr>
          <w:rFonts w:cs="Arial"/>
        </w:rPr>
        <w:t xml:space="preserve"> za každou jednotlivou vadu</w:t>
      </w:r>
      <w:r w:rsidR="00D87518" w:rsidRPr="00995C49">
        <w:rPr>
          <w:rFonts w:cs="Arial"/>
        </w:rPr>
        <w:t xml:space="preserve">. </w:t>
      </w:r>
    </w:p>
    <w:p w14:paraId="615B6029" w14:textId="55AF4428" w:rsidR="00D87518" w:rsidRPr="00995C49" w:rsidRDefault="00D87518" w:rsidP="001A4CAC">
      <w:pPr>
        <w:numPr>
          <w:ilvl w:val="0"/>
          <w:numId w:val="25"/>
        </w:numPr>
        <w:spacing w:after="60"/>
        <w:ind w:left="357" w:hanging="357"/>
        <w:jc w:val="both"/>
        <w:rPr>
          <w:rFonts w:cs="Arial"/>
        </w:rPr>
      </w:pPr>
      <w:r w:rsidRPr="00995C49">
        <w:rPr>
          <w:rFonts w:cs="Arial"/>
        </w:rPr>
        <w:t xml:space="preserve">Zhotovitel se zavazuje zaplatit objednateli smluvní pokutu ve výši </w:t>
      </w:r>
      <w:r w:rsidR="00B74363">
        <w:rPr>
          <w:rFonts w:cs="Arial"/>
        </w:rPr>
        <w:t xml:space="preserve">0,25 % </w:t>
      </w:r>
      <w:r w:rsidR="00B74363" w:rsidRPr="00B74363">
        <w:rPr>
          <w:rFonts w:cs="Arial"/>
        </w:rPr>
        <w:t>z celkové ceny díla</w:t>
      </w:r>
      <w:r w:rsidR="00B74363">
        <w:rPr>
          <w:rFonts w:cs="Arial"/>
        </w:rPr>
        <w:t xml:space="preserve"> </w:t>
      </w:r>
      <w:r w:rsidRPr="00995C49">
        <w:rPr>
          <w:rFonts w:cs="Arial"/>
        </w:rPr>
        <w:t>za každé jednotlivé porušení povinnosti stanovené v </w:t>
      </w:r>
      <w:hyperlink w:anchor="článek_6_odst_6" w:history="1">
        <w:r w:rsidRPr="00292AEE">
          <w:rPr>
            <w:rStyle w:val="Hypertextovodkaz"/>
            <w:rFonts w:cs="Arial"/>
          </w:rPr>
          <w:t xml:space="preserve">čl. VI odst. </w:t>
        </w:r>
        <w:r w:rsidR="000442A4">
          <w:rPr>
            <w:rStyle w:val="Hypertextovodkaz"/>
            <w:rFonts w:cs="Arial"/>
          </w:rPr>
          <w:t>9</w:t>
        </w:r>
      </w:hyperlink>
      <w:r w:rsidRPr="00995C49">
        <w:rPr>
          <w:rFonts w:cs="Arial"/>
        </w:rPr>
        <w:t xml:space="preserve"> této smlouvy.</w:t>
      </w:r>
    </w:p>
    <w:p w14:paraId="0984F37E" w14:textId="3E260A23" w:rsidR="00D87518" w:rsidRDefault="00D87518" w:rsidP="001A4CAC">
      <w:pPr>
        <w:numPr>
          <w:ilvl w:val="0"/>
          <w:numId w:val="25"/>
        </w:numPr>
        <w:spacing w:after="60"/>
        <w:ind w:left="357" w:hanging="357"/>
        <w:jc w:val="both"/>
        <w:rPr>
          <w:rFonts w:cs="Arial"/>
        </w:rPr>
      </w:pPr>
      <w:r w:rsidRPr="00995C49">
        <w:rPr>
          <w:rFonts w:cs="Arial"/>
        </w:rPr>
        <w:t>Jestliže zhotovitel při provádění prací poruší povinnost stanovenou mu právními předpisy upravujícími bezpečnost ochrany zdraví při práci</w:t>
      </w:r>
      <w:r>
        <w:rPr>
          <w:rFonts w:cs="Arial"/>
        </w:rPr>
        <w:t>,</w:t>
      </w:r>
      <w:r w:rsidRPr="00995C49">
        <w:rPr>
          <w:rFonts w:cs="Arial"/>
        </w:rPr>
        <w:t xml:space="preserve"> zavazuje se uhradit smluvní pokutu ve výši </w:t>
      </w:r>
      <w:r w:rsidR="00CC4A52">
        <w:rPr>
          <w:rFonts w:cs="Arial"/>
        </w:rPr>
        <w:t> 0,</w:t>
      </w:r>
      <w:r w:rsidR="00B74363">
        <w:rPr>
          <w:rFonts w:cs="Arial"/>
        </w:rPr>
        <w:t xml:space="preserve">6 % </w:t>
      </w:r>
      <w:r w:rsidR="00B74363" w:rsidRPr="00B74363">
        <w:rPr>
          <w:rFonts w:cs="Arial"/>
        </w:rPr>
        <w:t>z celkové ceny díla</w:t>
      </w:r>
      <w:r w:rsidR="00B74363">
        <w:rPr>
          <w:rFonts w:cs="Arial"/>
        </w:rPr>
        <w:t xml:space="preserve"> </w:t>
      </w:r>
      <w:r w:rsidRPr="00995C49">
        <w:rPr>
          <w:rFonts w:cs="Arial"/>
        </w:rPr>
        <w:t>za každé jednotlivé porušení.</w:t>
      </w:r>
    </w:p>
    <w:p w14:paraId="140CCE33" w14:textId="77777777" w:rsidR="00D87518" w:rsidRDefault="00D87518" w:rsidP="001A4CAC">
      <w:pPr>
        <w:numPr>
          <w:ilvl w:val="0"/>
          <w:numId w:val="25"/>
        </w:numPr>
        <w:spacing w:after="60"/>
        <w:ind w:left="357" w:hanging="357"/>
        <w:jc w:val="both"/>
        <w:rPr>
          <w:rFonts w:cs="Arial"/>
        </w:rPr>
      </w:pPr>
      <w:r w:rsidRPr="00995C49">
        <w:rPr>
          <w:rFonts w:cs="Arial"/>
        </w:rPr>
        <w:t xml:space="preserve">Zhotovitel je povinen předložit objednateli ke dni předání a převzetí díla seznam všech subdodavatelů, kteří se na zakázce podíleli v objemu větším jak </w:t>
      </w:r>
      <w:r w:rsidR="005C1716" w:rsidRPr="00660F27">
        <w:rPr>
          <w:color w:val="000000"/>
          <w:szCs w:val="22"/>
        </w:rPr>
        <w:t>10 % z celkové ceny díla</w:t>
      </w:r>
      <w:r w:rsidRPr="00995C49">
        <w:rPr>
          <w:rFonts w:cs="Arial"/>
        </w:rPr>
        <w:t xml:space="preserve"> Kč bez DPH. Pro případ nedodržení tohoto ujednání se sjednává smluvní pokuta ve výši 1 % z celkové ceny díla. Tato pokuta je splatná do 30 dnů ode dne zjištění porušení tohoto ustanovení.  </w:t>
      </w:r>
    </w:p>
    <w:p w14:paraId="4A4F3D70" w14:textId="77777777" w:rsidR="00883680" w:rsidRDefault="00B74363" w:rsidP="001A4CAC">
      <w:pPr>
        <w:numPr>
          <w:ilvl w:val="0"/>
          <w:numId w:val="25"/>
        </w:numPr>
        <w:spacing w:after="60"/>
        <w:ind w:left="357" w:hanging="357"/>
        <w:jc w:val="both"/>
        <w:rPr>
          <w:rFonts w:cs="Arial"/>
        </w:rPr>
      </w:pPr>
      <w:r>
        <w:rPr>
          <w:rFonts w:cs="Arial"/>
        </w:rPr>
        <w:t>Vedle které</w:t>
      </w:r>
      <w:r w:rsidR="00D87518">
        <w:rPr>
          <w:rFonts w:cs="Arial"/>
        </w:rPr>
        <w:t>koli smluvní pokuty má objednatel právo na náhradu škody, která mu vznikne z porušení povinnosti, na kterou se vztahuje příslušná smluvní pokuta sjednané touto smlouvou.</w:t>
      </w:r>
    </w:p>
    <w:p w14:paraId="5CF4D364" w14:textId="1ECEA8A9" w:rsidR="00962A4A" w:rsidRPr="00CF691C" w:rsidRDefault="00962A4A" w:rsidP="00593342">
      <w:pPr>
        <w:pStyle w:val="Nadpis1"/>
        <w:spacing w:after="0"/>
      </w:pPr>
      <w:r w:rsidRPr="00CF691C">
        <w:lastRenderedPageBreak/>
        <w:t>X</w:t>
      </w:r>
      <w:r w:rsidR="009740C2">
        <w:t>I</w:t>
      </w:r>
      <w:r w:rsidRPr="00CF691C">
        <w:t>.</w:t>
      </w:r>
    </w:p>
    <w:p w14:paraId="375E9E23" w14:textId="77777777" w:rsidR="00962A4A" w:rsidRPr="00CF691C" w:rsidRDefault="00962A4A" w:rsidP="00593342">
      <w:pPr>
        <w:pStyle w:val="Nadpis1"/>
        <w:rPr>
          <w:u w:val="single"/>
        </w:rPr>
      </w:pPr>
      <w:r w:rsidRPr="00CF691C">
        <w:rPr>
          <w:u w:val="single"/>
        </w:rPr>
        <w:t>Odstoupení od smlouvy</w:t>
      </w:r>
    </w:p>
    <w:p w14:paraId="43E57364" w14:textId="77777777" w:rsidR="00962A4A" w:rsidRPr="00CF691C" w:rsidRDefault="00F31E37" w:rsidP="001A4CAC">
      <w:pPr>
        <w:numPr>
          <w:ilvl w:val="0"/>
          <w:numId w:val="7"/>
        </w:numPr>
        <w:spacing w:after="60"/>
        <w:jc w:val="both"/>
        <w:rPr>
          <w:rFonts w:cs="Arial"/>
          <w:szCs w:val="22"/>
        </w:rPr>
      </w:pPr>
      <w:r w:rsidRPr="00CF691C">
        <w:rPr>
          <w:rFonts w:cs="Arial"/>
          <w:szCs w:val="22"/>
        </w:rPr>
        <w:t xml:space="preserve">Mimo jiných případů uvedených v této smlouvě </w:t>
      </w:r>
      <w:r w:rsidR="00DE775B">
        <w:rPr>
          <w:rFonts w:cs="Arial"/>
          <w:szCs w:val="22"/>
        </w:rPr>
        <w:t xml:space="preserve">nebo příslušných ustanoveních občanského zákoníku </w:t>
      </w:r>
      <w:r w:rsidRPr="00CF691C">
        <w:rPr>
          <w:rFonts w:cs="Arial"/>
          <w:szCs w:val="22"/>
        </w:rPr>
        <w:t>má o</w:t>
      </w:r>
      <w:r w:rsidR="00962A4A" w:rsidRPr="00CF691C">
        <w:rPr>
          <w:rFonts w:cs="Arial"/>
          <w:szCs w:val="22"/>
        </w:rPr>
        <w:t>bjednatel právo odstoupit od smlouvy jestliže:</w:t>
      </w:r>
    </w:p>
    <w:p w14:paraId="54889287" w14:textId="77777777" w:rsidR="00962A4A" w:rsidRPr="00CF691C" w:rsidRDefault="00962A4A" w:rsidP="001A4CAC">
      <w:pPr>
        <w:numPr>
          <w:ilvl w:val="0"/>
          <w:numId w:val="13"/>
        </w:numPr>
        <w:spacing w:after="60"/>
        <w:ind w:left="714" w:hanging="357"/>
        <w:jc w:val="both"/>
        <w:rPr>
          <w:rFonts w:cs="Arial"/>
          <w:szCs w:val="22"/>
        </w:rPr>
      </w:pPr>
      <w:r w:rsidRPr="00CF691C">
        <w:rPr>
          <w:rFonts w:cs="Arial"/>
          <w:szCs w:val="22"/>
        </w:rPr>
        <w:t xml:space="preserve">bude zahájeno insolvenční řízení na majetek zhotovitele nebo bylo takové řízení z důvodu nedostatečného majetku zhotoviteli odmítnuto nebo bylo takové řízení </w:t>
      </w:r>
      <w:r w:rsidR="006E66CA">
        <w:rPr>
          <w:rFonts w:cs="Arial"/>
          <w:szCs w:val="22"/>
        </w:rPr>
        <w:br/>
      </w:r>
      <w:r w:rsidRPr="00CF691C">
        <w:rPr>
          <w:rFonts w:cs="Arial"/>
          <w:szCs w:val="22"/>
        </w:rPr>
        <w:t>ze strany soudu staženo z důvodů nedostatečného krytí majetkem zhotovitele,</w:t>
      </w:r>
    </w:p>
    <w:p w14:paraId="166A1EA9" w14:textId="77777777" w:rsidR="00962A4A" w:rsidRPr="00CF691C" w:rsidRDefault="00962A4A" w:rsidP="001A4CAC">
      <w:pPr>
        <w:numPr>
          <w:ilvl w:val="0"/>
          <w:numId w:val="13"/>
        </w:numPr>
        <w:spacing w:after="60"/>
        <w:ind w:left="714" w:hanging="357"/>
        <w:jc w:val="both"/>
        <w:rPr>
          <w:rFonts w:cs="Arial"/>
          <w:szCs w:val="22"/>
        </w:rPr>
      </w:pPr>
      <w:r w:rsidRPr="00CF691C">
        <w:rPr>
          <w:rFonts w:cs="Arial"/>
          <w:szCs w:val="22"/>
        </w:rPr>
        <w:t xml:space="preserve">existují skutečnosti, které zřejmě znemožňují řádné plnění smlouvy, pokud </w:t>
      </w:r>
      <w:r w:rsidR="006E66CA">
        <w:rPr>
          <w:rFonts w:cs="Arial"/>
          <w:szCs w:val="22"/>
        </w:rPr>
        <w:br/>
      </w:r>
      <w:r w:rsidRPr="00CF691C">
        <w:rPr>
          <w:rFonts w:cs="Arial"/>
          <w:szCs w:val="22"/>
        </w:rPr>
        <w:t xml:space="preserve">je objednatel nezavinil, </w:t>
      </w:r>
    </w:p>
    <w:p w14:paraId="0026F62A" w14:textId="77777777" w:rsidR="00962A4A" w:rsidRPr="00CF691C" w:rsidRDefault="00962A4A" w:rsidP="001A4CAC">
      <w:pPr>
        <w:numPr>
          <w:ilvl w:val="0"/>
          <w:numId w:val="13"/>
        </w:numPr>
        <w:spacing w:after="60"/>
        <w:ind w:left="714" w:hanging="357"/>
        <w:jc w:val="both"/>
        <w:rPr>
          <w:rFonts w:cs="Arial"/>
          <w:szCs w:val="22"/>
        </w:rPr>
      </w:pPr>
      <w:r w:rsidRPr="00CF691C">
        <w:rPr>
          <w:rFonts w:cs="Arial"/>
          <w:szCs w:val="22"/>
        </w:rPr>
        <w:t xml:space="preserve">zhotovitel bezdůvodně přerušil provádění prací na díle na dobu delší než </w:t>
      </w:r>
      <w:r w:rsidR="00830C5F">
        <w:rPr>
          <w:rFonts w:cs="Arial"/>
          <w:szCs w:val="22"/>
        </w:rPr>
        <w:t>5</w:t>
      </w:r>
      <w:r w:rsidR="00D87518">
        <w:rPr>
          <w:rFonts w:cs="Arial"/>
          <w:szCs w:val="22"/>
        </w:rPr>
        <w:t xml:space="preserve"> dnů</w:t>
      </w:r>
      <w:r w:rsidRPr="00CF691C">
        <w:rPr>
          <w:rFonts w:cs="Arial"/>
          <w:szCs w:val="22"/>
        </w:rPr>
        <w:t xml:space="preserve">, </w:t>
      </w:r>
    </w:p>
    <w:p w14:paraId="71BE68A5" w14:textId="4BEC567F" w:rsidR="00962A4A" w:rsidRPr="00CF691C" w:rsidRDefault="00962A4A" w:rsidP="001A4CAC">
      <w:pPr>
        <w:numPr>
          <w:ilvl w:val="0"/>
          <w:numId w:val="13"/>
        </w:numPr>
        <w:spacing w:after="60"/>
        <w:ind w:left="714" w:hanging="357"/>
        <w:jc w:val="both"/>
        <w:rPr>
          <w:rFonts w:cs="Arial"/>
          <w:szCs w:val="22"/>
        </w:rPr>
      </w:pPr>
      <w:r w:rsidRPr="00CF691C">
        <w:rPr>
          <w:rFonts w:cs="Arial"/>
          <w:szCs w:val="22"/>
        </w:rPr>
        <w:t xml:space="preserve">zhotovitel používá na zhotovení díla materiály a zařízení, které jsou v rozporu </w:t>
      </w:r>
      <w:r w:rsidR="006D602B">
        <w:rPr>
          <w:rFonts w:cs="Arial"/>
          <w:szCs w:val="22"/>
        </w:rPr>
        <w:t>s touto smlouvou</w:t>
      </w:r>
      <w:r w:rsidRPr="00CF691C">
        <w:rPr>
          <w:rFonts w:cs="Arial"/>
          <w:szCs w:val="22"/>
        </w:rPr>
        <w:t xml:space="preserve"> a nezjedná nápravu ani přes písemné varování zástupce objednatele (postačí zápis do stavebního deníku stavby),</w:t>
      </w:r>
    </w:p>
    <w:p w14:paraId="30C17569" w14:textId="545FC0B2" w:rsidR="00EA4D5D" w:rsidRDefault="00962A4A" w:rsidP="001A4CAC">
      <w:pPr>
        <w:numPr>
          <w:ilvl w:val="0"/>
          <w:numId w:val="13"/>
        </w:numPr>
        <w:spacing w:after="60"/>
        <w:ind w:left="714" w:hanging="357"/>
        <w:jc w:val="both"/>
        <w:rPr>
          <w:rFonts w:cs="Arial"/>
          <w:szCs w:val="22"/>
        </w:rPr>
      </w:pPr>
      <w:r w:rsidRPr="00CF691C">
        <w:rPr>
          <w:rFonts w:cs="Arial"/>
          <w:szCs w:val="22"/>
        </w:rPr>
        <w:t xml:space="preserve">zhotovitel bude v prodlení s předáním dokončeného a úplného díla o více jak </w:t>
      </w:r>
      <w:r w:rsidR="00762078">
        <w:rPr>
          <w:rFonts w:cs="Arial"/>
          <w:szCs w:val="22"/>
        </w:rPr>
        <w:t>10</w:t>
      </w:r>
      <w:r w:rsidR="00762078" w:rsidRPr="00CF691C">
        <w:rPr>
          <w:rFonts w:cs="Arial"/>
          <w:szCs w:val="22"/>
        </w:rPr>
        <w:t xml:space="preserve"> </w:t>
      </w:r>
      <w:r w:rsidRPr="00CF691C">
        <w:rPr>
          <w:rFonts w:cs="Arial"/>
          <w:szCs w:val="22"/>
        </w:rPr>
        <w:t>dnů, ačkoliv na toto prodlení byl zhotovitel upozorněn</w:t>
      </w:r>
      <w:r w:rsidR="00992508">
        <w:rPr>
          <w:rFonts w:cs="Arial"/>
          <w:szCs w:val="22"/>
        </w:rPr>
        <w:t>,</w:t>
      </w:r>
    </w:p>
    <w:p w14:paraId="5631479C" w14:textId="30D018C4" w:rsidR="00031D3B" w:rsidRDefault="00031D3B" w:rsidP="001A4CAC">
      <w:pPr>
        <w:numPr>
          <w:ilvl w:val="0"/>
          <w:numId w:val="13"/>
        </w:numPr>
        <w:spacing w:after="60"/>
        <w:ind w:left="714" w:hanging="357"/>
        <w:jc w:val="both"/>
        <w:rPr>
          <w:rFonts w:cs="Arial"/>
          <w:szCs w:val="22"/>
        </w:rPr>
      </w:pPr>
      <w:r>
        <w:rPr>
          <w:rFonts w:cs="Arial"/>
          <w:szCs w:val="22"/>
        </w:rPr>
        <w:t>zhotovitel provádí dílo způsobem, který způsobuje nebo hrozí způsobit škodu na majetku objednatele či třetích osob nebo jejich zdraví a zhotovitel nezjedná nápravu k výzvě objednatele v objednatelem stanovené lhůtě,</w:t>
      </w:r>
    </w:p>
    <w:p w14:paraId="08C1FB90" w14:textId="77777777" w:rsidR="00962A4A" w:rsidRPr="00CF691C" w:rsidRDefault="00F31E37" w:rsidP="001A4CAC">
      <w:pPr>
        <w:numPr>
          <w:ilvl w:val="0"/>
          <w:numId w:val="7"/>
        </w:numPr>
        <w:spacing w:after="60"/>
        <w:jc w:val="both"/>
        <w:rPr>
          <w:rFonts w:cs="Arial"/>
          <w:szCs w:val="22"/>
        </w:rPr>
      </w:pPr>
      <w:r w:rsidRPr="00CF691C">
        <w:rPr>
          <w:rFonts w:cs="Arial"/>
          <w:szCs w:val="22"/>
        </w:rPr>
        <w:t>Mimo jiných případů uvedených v této smlouvě má z</w:t>
      </w:r>
      <w:r w:rsidR="00962A4A" w:rsidRPr="00CF691C">
        <w:rPr>
          <w:rFonts w:cs="Arial"/>
          <w:szCs w:val="22"/>
        </w:rPr>
        <w:t>hotovitel právo odstoupit od smlouvy v těchto případech:</w:t>
      </w:r>
    </w:p>
    <w:p w14:paraId="14DC828E" w14:textId="77777777" w:rsidR="00962A4A" w:rsidRPr="00CF691C" w:rsidRDefault="00962A4A" w:rsidP="001A4CAC">
      <w:pPr>
        <w:numPr>
          <w:ilvl w:val="0"/>
          <w:numId w:val="15"/>
        </w:numPr>
        <w:spacing w:after="60"/>
        <w:ind w:left="714" w:hanging="357"/>
        <w:jc w:val="both"/>
        <w:rPr>
          <w:rFonts w:cs="Arial"/>
          <w:szCs w:val="22"/>
        </w:rPr>
      </w:pPr>
      <w:r w:rsidRPr="00CF691C">
        <w:rPr>
          <w:rFonts w:cs="Arial"/>
          <w:szCs w:val="22"/>
        </w:rPr>
        <w:t xml:space="preserve">existují skutečnosti, které zřejmě znemožňují řádné plnění smlouvy, pokud </w:t>
      </w:r>
      <w:r w:rsidR="006E66CA">
        <w:rPr>
          <w:rFonts w:cs="Arial"/>
          <w:szCs w:val="22"/>
        </w:rPr>
        <w:br/>
      </w:r>
      <w:r w:rsidRPr="00CF691C">
        <w:rPr>
          <w:rFonts w:cs="Arial"/>
          <w:szCs w:val="22"/>
        </w:rPr>
        <w:t xml:space="preserve">je zhotovitel nezavinil, </w:t>
      </w:r>
    </w:p>
    <w:p w14:paraId="6A8940C0" w14:textId="77777777" w:rsidR="00962A4A" w:rsidRPr="00CF691C" w:rsidRDefault="00962A4A" w:rsidP="001A4CAC">
      <w:pPr>
        <w:numPr>
          <w:ilvl w:val="0"/>
          <w:numId w:val="15"/>
        </w:numPr>
        <w:spacing w:after="60"/>
        <w:ind w:left="714" w:hanging="357"/>
        <w:jc w:val="both"/>
        <w:rPr>
          <w:rFonts w:cs="Arial"/>
          <w:szCs w:val="22"/>
        </w:rPr>
      </w:pPr>
      <w:r w:rsidRPr="00CF691C">
        <w:rPr>
          <w:rFonts w:cs="Arial"/>
          <w:szCs w:val="22"/>
        </w:rPr>
        <w:t xml:space="preserve">objednatel bezdůvodně přerušil provádění prací na díle na dobu delší než </w:t>
      </w:r>
      <w:r w:rsidR="00830C5F">
        <w:rPr>
          <w:rFonts w:cs="Arial"/>
          <w:szCs w:val="22"/>
        </w:rPr>
        <w:t>1</w:t>
      </w:r>
      <w:r w:rsidRPr="00CF691C">
        <w:rPr>
          <w:rFonts w:cs="Arial"/>
          <w:szCs w:val="22"/>
        </w:rPr>
        <w:t xml:space="preserve"> týd</w:t>
      </w:r>
      <w:r w:rsidR="00830C5F">
        <w:rPr>
          <w:rFonts w:cs="Arial"/>
          <w:szCs w:val="22"/>
        </w:rPr>
        <w:t>e</w:t>
      </w:r>
      <w:r w:rsidRPr="00CF691C">
        <w:rPr>
          <w:rFonts w:cs="Arial"/>
          <w:szCs w:val="22"/>
        </w:rPr>
        <w:t xml:space="preserve">n, </w:t>
      </w:r>
    </w:p>
    <w:p w14:paraId="2E85E450" w14:textId="77777777" w:rsidR="00962A4A" w:rsidRPr="00CF691C" w:rsidRDefault="00962A4A" w:rsidP="001A4CAC">
      <w:pPr>
        <w:numPr>
          <w:ilvl w:val="0"/>
          <w:numId w:val="15"/>
        </w:numPr>
        <w:spacing w:after="60"/>
        <w:jc w:val="both"/>
        <w:rPr>
          <w:rFonts w:cs="Arial"/>
          <w:szCs w:val="22"/>
        </w:rPr>
      </w:pPr>
      <w:r w:rsidRPr="00CF691C">
        <w:rPr>
          <w:rFonts w:cs="Arial"/>
          <w:szCs w:val="22"/>
        </w:rPr>
        <w:t xml:space="preserve">objednatel je v prodlení s placením dle této smlouvy oprávněné platby zhotoviteli </w:t>
      </w:r>
      <w:r w:rsidR="006E66CA">
        <w:rPr>
          <w:rFonts w:cs="Arial"/>
          <w:szCs w:val="22"/>
        </w:rPr>
        <w:br/>
      </w:r>
      <w:r w:rsidRPr="00CF691C">
        <w:rPr>
          <w:rFonts w:cs="Arial"/>
          <w:szCs w:val="22"/>
        </w:rPr>
        <w:t>o více než 15 dnů, ačkoliv na toto prodlení byl objednatel písemně upozorněn, pokud nebude dohodnuto jinak. V takovém případě má zhotovitel právo na úhradu prokazatelně účelně vynaložených nákladů na realizaci díla.</w:t>
      </w:r>
    </w:p>
    <w:p w14:paraId="61948D61" w14:textId="77777777" w:rsidR="00962A4A" w:rsidRPr="00CF691C" w:rsidRDefault="00962A4A" w:rsidP="001A4CAC">
      <w:pPr>
        <w:numPr>
          <w:ilvl w:val="0"/>
          <w:numId w:val="7"/>
        </w:numPr>
        <w:spacing w:after="60"/>
        <w:jc w:val="both"/>
        <w:rPr>
          <w:rFonts w:cs="Arial"/>
          <w:szCs w:val="22"/>
        </w:rPr>
      </w:pPr>
      <w:r w:rsidRPr="00CF691C">
        <w:rPr>
          <w:rFonts w:cs="Arial"/>
          <w:szCs w:val="22"/>
        </w:rPr>
        <w:t xml:space="preserve">Odstoupí-li objednatel od této smlouvy o dílo, je zhotovitel povinen předat staveniště v termínu do </w:t>
      </w:r>
      <w:proofErr w:type="gramStart"/>
      <w:r w:rsidRPr="00CF691C">
        <w:rPr>
          <w:rFonts w:cs="Arial"/>
          <w:szCs w:val="22"/>
        </w:rPr>
        <w:t>14-ti</w:t>
      </w:r>
      <w:proofErr w:type="gramEnd"/>
      <w:r w:rsidRPr="00CF691C">
        <w:rPr>
          <w:rFonts w:cs="Arial"/>
          <w:szCs w:val="22"/>
        </w:rPr>
        <w:t xml:space="preserve"> dnů od obdržení oznámení o odstoupení od smlouvy. </w:t>
      </w:r>
    </w:p>
    <w:p w14:paraId="1B00A48C" w14:textId="7185D7F1" w:rsidR="00962A4A" w:rsidRDefault="009809F8" w:rsidP="001A4CAC">
      <w:pPr>
        <w:numPr>
          <w:ilvl w:val="0"/>
          <w:numId w:val="7"/>
        </w:numPr>
        <w:spacing w:after="60"/>
        <w:jc w:val="both"/>
        <w:rPr>
          <w:rFonts w:cs="Arial"/>
          <w:szCs w:val="22"/>
        </w:rPr>
      </w:pPr>
      <w:r>
        <w:rPr>
          <w:rFonts w:cs="Arial"/>
          <w:szCs w:val="22"/>
        </w:rPr>
        <w:t xml:space="preserve">Zmaří-li objednatel provedení díla dle této smlouvy z důvodu, za nějž odpovídá, náleží </w:t>
      </w:r>
      <w:r w:rsidR="009740C2">
        <w:rPr>
          <w:rFonts w:cs="Arial"/>
          <w:szCs w:val="22"/>
        </w:rPr>
        <w:t>zhotoviteli</w:t>
      </w:r>
      <w:r>
        <w:rPr>
          <w:rFonts w:cs="Arial"/>
          <w:szCs w:val="22"/>
        </w:rPr>
        <w:t xml:space="preserve"> pouze cena díla odpovídající pracím a dodávkám na díle do okamžiku zmaření provedeným</w:t>
      </w:r>
      <w:r w:rsidR="00962A4A" w:rsidRPr="00CF691C">
        <w:rPr>
          <w:rFonts w:cs="Arial"/>
          <w:szCs w:val="22"/>
        </w:rPr>
        <w:t>.</w:t>
      </w:r>
      <w:r w:rsidR="00031D3B">
        <w:rPr>
          <w:rFonts w:cs="Arial"/>
          <w:szCs w:val="22"/>
        </w:rPr>
        <w:t xml:space="preserve"> Tato cena bude stanovena ve výši odpovídající ceně jednotlivých položek tvořících cenu díla dle této smlouvy. </w:t>
      </w:r>
      <w:r w:rsidR="00962A4A" w:rsidRPr="00CF691C">
        <w:rPr>
          <w:rFonts w:cs="Arial"/>
          <w:szCs w:val="22"/>
        </w:rPr>
        <w:t xml:space="preserve"> </w:t>
      </w:r>
    </w:p>
    <w:p w14:paraId="36BA3947" w14:textId="77777777" w:rsidR="00D41A84" w:rsidRDefault="00D41A84" w:rsidP="001A4CAC">
      <w:pPr>
        <w:numPr>
          <w:ilvl w:val="0"/>
          <w:numId w:val="7"/>
        </w:numPr>
        <w:spacing w:after="60"/>
        <w:jc w:val="both"/>
        <w:rPr>
          <w:rFonts w:cs="Arial"/>
          <w:szCs w:val="22"/>
        </w:rPr>
      </w:pPr>
    </w:p>
    <w:p w14:paraId="02B54E54" w14:textId="79291ADB" w:rsidR="00962A4A" w:rsidRPr="00CF691C" w:rsidRDefault="00962A4A" w:rsidP="00593342">
      <w:pPr>
        <w:pStyle w:val="Nadpis1"/>
        <w:spacing w:after="0"/>
      </w:pPr>
      <w:r w:rsidRPr="00CF691C">
        <w:t>XII.</w:t>
      </w:r>
    </w:p>
    <w:p w14:paraId="008A9A3A" w14:textId="77777777" w:rsidR="00962A4A" w:rsidRPr="00CF691C" w:rsidRDefault="00962A4A" w:rsidP="00593342">
      <w:pPr>
        <w:pStyle w:val="Nadpis1"/>
        <w:rPr>
          <w:u w:val="single"/>
        </w:rPr>
      </w:pPr>
      <w:r w:rsidRPr="00CF691C">
        <w:rPr>
          <w:u w:val="single"/>
        </w:rPr>
        <w:t>Ostatní ujednání</w:t>
      </w:r>
    </w:p>
    <w:p w14:paraId="604B4EE7" w14:textId="77777777" w:rsidR="00A2058D" w:rsidRDefault="00A2058D" w:rsidP="001A4CAC">
      <w:pPr>
        <w:pStyle w:val="Odstavecseseznamem"/>
        <w:numPr>
          <w:ilvl w:val="0"/>
          <w:numId w:val="27"/>
        </w:numPr>
        <w:spacing w:after="60"/>
        <w:jc w:val="both"/>
      </w:pPr>
      <w:r>
        <w:t>Smluvní strany souhlasí s tím, že tato smlouva bude veřejně přístupná</w:t>
      </w:r>
      <w:r w:rsidR="0048259B">
        <w:t>. Zejména</w:t>
      </w:r>
      <w:r>
        <w:t xml:space="preserve"> bude zveřejněna na profilu zadavatele po podpisu této smlouvy oběma smluvními stranami</w:t>
      </w:r>
      <w:r w:rsidR="00992508">
        <w:t xml:space="preserve"> včetně</w:t>
      </w:r>
      <w:r>
        <w:t xml:space="preserve"> seznam</w:t>
      </w:r>
      <w:r w:rsidR="00992508">
        <w:t>u</w:t>
      </w:r>
      <w:r>
        <w:t xml:space="preserve"> všech subdodavatelů, kteří se na zakázce podíleli v objemu větším jak 10 % z celkové ceny díla v Kč bez DPH. </w:t>
      </w:r>
    </w:p>
    <w:p w14:paraId="441EEEB8" w14:textId="77777777" w:rsidR="00962A4A" w:rsidRDefault="00962A4A" w:rsidP="001A4CAC">
      <w:pPr>
        <w:pStyle w:val="Odstavecseseznamem"/>
        <w:numPr>
          <w:ilvl w:val="0"/>
          <w:numId w:val="27"/>
        </w:numPr>
        <w:spacing w:after="60"/>
        <w:jc w:val="both"/>
        <w:rPr>
          <w:rFonts w:cs="Arial"/>
          <w:szCs w:val="22"/>
        </w:rPr>
      </w:pPr>
      <w:r w:rsidRPr="00CF691C">
        <w:rPr>
          <w:rFonts w:cs="Arial"/>
          <w:szCs w:val="22"/>
        </w:rPr>
        <w:t>Zástupci smluvních stran ve věcech smluvních:</w:t>
      </w:r>
    </w:p>
    <w:tbl>
      <w:tblPr>
        <w:tblW w:w="0" w:type="auto"/>
        <w:tblInd w:w="360" w:type="dxa"/>
        <w:tblLook w:val="04A0" w:firstRow="1" w:lastRow="0" w:firstColumn="1" w:lastColumn="0" w:noHBand="0" w:noVBand="1"/>
      </w:tblPr>
      <w:tblGrid>
        <w:gridCol w:w="2253"/>
        <w:gridCol w:w="6459"/>
      </w:tblGrid>
      <w:tr w:rsidR="006E66CA" w:rsidRPr="00494B60" w14:paraId="309F679E" w14:textId="77777777" w:rsidTr="00733884">
        <w:tc>
          <w:tcPr>
            <w:tcW w:w="2300" w:type="dxa"/>
            <w:shd w:val="clear" w:color="auto" w:fill="auto"/>
          </w:tcPr>
          <w:p w14:paraId="71B8EAC6" w14:textId="77777777" w:rsidR="006E66CA" w:rsidRPr="00494B60" w:rsidRDefault="006E66CA" w:rsidP="001A4CAC">
            <w:pPr>
              <w:spacing w:after="60"/>
              <w:jc w:val="both"/>
              <w:rPr>
                <w:rFonts w:cs="Arial"/>
                <w:szCs w:val="22"/>
              </w:rPr>
            </w:pPr>
            <w:r w:rsidRPr="00494B60">
              <w:rPr>
                <w:rFonts w:cs="Arial"/>
                <w:szCs w:val="22"/>
              </w:rPr>
              <w:t>- za zhotovitele:</w:t>
            </w:r>
          </w:p>
        </w:tc>
        <w:tc>
          <w:tcPr>
            <w:tcW w:w="6628" w:type="dxa"/>
            <w:shd w:val="clear" w:color="auto" w:fill="auto"/>
          </w:tcPr>
          <w:sdt>
            <w:sdtPr>
              <w:rPr>
                <w:rFonts w:cs="Arial"/>
                <w:szCs w:val="22"/>
              </w:rPr>
              <w:id w:val="1456368894"/>
              <w:placeholder>
                <w:docPart w:val="DefaultPlaceholder_-1854013440"/>
              </w:placeholder>
            </w:sdtPr>
            <w:sdtEndPr/>
            <w:sdtContent>
              <w:p w14:paraId="5E139747" w14:textId="07FA60FC" w:rsidR="006E66CA" w:rsidRPr="00494B60" w:rsidRDefault="006E66CA" w:rsidP="001A4CAC">
                <w:pPr>
                  <w:spacing w:after="60"/>
                  <w:jc w:val="both"/>
                  <w:rPr>
                    <w:rFonts w:cs="Arial"/>
                    <w:szCs w:val="22"/>
                  </w:rPr>
                </w:pPr>
                <w:r w:rsidRPr="00D41A84">
                  <w:rPr>
                    <w:rFonts w:cs="Arial"/>
                    <w:szCs w:val="22"/>
                  </w:rPr>
                  <w:t>……………………………………..</w:t>
                </w:r>
              </w:p>
            </w:sdtContent>
          </w:sdt>
        </w:tc>
      </w:tr>
      <w:tr w:rsidR="006E66CA" w:rsidRPr="00494B60" w14:paraId="7FAD2F64" w14:textId="77777777" w:rsidTr="00733884">
        <w:tc>
          <w:tcPr>
            <w:tcW w:w="2300" w:type="dxa"/>
            <w:shd w:val="clear" w:color="auto" w:fill="auto"/>
          </w:tcPr>
          <w:p w14:paraId="6E56F6A8" w14:textId="77777777" w:rsidR="006E66CA" w:rsidRPr="00494B60" w:rsidRDefault="006E66CA" w:rsidP="001A4CAC">
            <w:pPr>
              <w:spacing w:after="60"/>
              <w:jc w:val="both"/>
              <w:rPr>
                <w:rFonts w:cs="Arial"/>
                <w:szCs w:val="22"/>
              </w:rPr>
            </w:pPr>
            <w:r w:rsidRPr="00494B60">
              <w:rPr>
                <w:rFonts w:cs="Arial"/>
                <w:szCs w:val="22"/>
              </w:rPr>
              <w:t>- za objednatele:</w:t>
            </w:r>
          </w:p>
        </w:tc>
        <w:tc>
          <w:tcPr>
            <w:tcW w:w="6628" w:type="dxa"/>
            <w:shd w:val="clear" w:color="auto" w:fill="auto"/>
          </w:tcPr>
          <w:p w14:paraId="19417834" w14:textId="10578FEC" w:rsidR="006E66CA" w:rsidRPr="00494B60" w:rsidRDefault="0057775E" w:rsidP="001A4CAC">
            <w:pPr>
              <w:spacing w:after="60"/>
              <w:jc w:val="both"/>
              <w:rPr>
                <w:rFonts w:cs="Arial"/>
                <w:szCs w:val="22"/>
              </w:rPr>
            </w:pPr>
            <w:r w:rsidRPr="0057775E">
              <w:rPr>
                <w:rFonts w:cs="Arial"/>
                <w:szCs w:val="22"/>
              </w:rPr>
              <w:t>Jaroslav Hrouda, primátor města</w:t>
            </w:r>
          </w:p>
        </w:tc>
      </w:tr>
    </w:tbl>
    <w:p w14:paraId="31FFFAA0" w14:textId="77777777" w:rsidR="00962A4A" w:rsidRDefault="00962A4A" w:rsidP="001A4CAC">
      <w:pPr>
        <w:pStyle w:val="Odstavecseseznamem"/>
        <w:numPr>
          <w:ilvl w:val="0"/>
          <w:numId w:val="27"/>
        </w:numPr>
        <w:spacing w:after="60"/>
        <w:jc w:val="both"/>
        <w:rPr>
          <w:rFonts w:cs="Arial"/>
          <w:szCs w:val="22"/>
        </w:rPr>
      </w:pPr>
      <w:r w:rsidRPr="00CF691C">
        <w:rPr>
          <w:rFonts w:cs="Arial"/>
          <w:szCs w:val="22"/>
        </w:rPr>
        <w:t>Zástupci smluvních stran ve věcech technických:</w:t>
      </w:r>
    </w:p>
    <w:tbl>
      <w:tblPr>
        <w:tblW w:w="0" w:type="auto"/>
        <w:tblInd w:w="360" w:type="dxa"/>
        <w:tblLook w:val="04A0" w:firstRow="1" w:lastRow="0" w:firstColumn="1" w:lastColumn="0" w:noHBand="0" w:noVBand="1"/>
      </w:tblPr>
      <w:tblGrid>
        <w:gridCol w:w="2269"/>
        <w:gridCol w:w="6443"/>
      </w:tblGrid>
      <w:tr w:rsidR="006E66CA" w:rsidRPr="00494B60" w14:paraId="713C60AF" w14:textId="77777777" w:rsidTr="00733884">
        <w:tc>
          <w:tcPr>
            <w:tcW w:w="2300" w:type="dxa"/>
            <w:shd w:val="clear" w:color="auto" w:fill="auto"/>
          </w:tcPr>
          <w:p w14:paraId="443EAA29" w14:textId="77777777" w:rsidR="006E66CA" w:rsidRPr="00494B60" w:rsidRDefault="006E66CA" w:rsidP="001A4CAC">
            <w:pPr>
              <w:spacing w:after="60"/>
              <w:jc w:val="both"/>
              <w:rPr>
                <w:rFonts w:cs="Arial"/>
                <w:szCs w:val="22"/>
              </w:rPr>
            </w:pPr>
            <w:r w:rsidRPr="00494B60">
              <w:rPr>
                <w:rFonts w:cs="Arial"/>
                <w:szCs w:val="22"/>
              </w:rPr>
              <w:t>- za zhotovitele:</w:t>
            </w:r>
          </w:p>
        </w:tc>
        <w:tc>
          <w:tcPr>
            <w:tcW w:w="6628" w:type="dxa"/>
            <w:shd w:val="clear" w:color="auto" w:fill="auto"/>
          </w:tcPr>
          <w:p w14:paraId="3312BF29" w14:textId="614ABBD5" w:rsidR="006E66CA" w:rsidRPr="00494B60" w:rsidRDefault="00D41A84" w:rsidP="001A4CAC">
            <w:pPr>
              <w:spacing w:after="60"/>
              <w:jc w:val="both"/>
              <w:rPr>
                <w:rFonts w:cs="Arial"/>
                <w:szCs w:val="22"/>
              </w:rPr>
            </w:pPr>
            <w:r w:rsidRPr="00494B60">
              <w:rPr>
                <w:rFonts w:cs="Arial"/>
                <w:szCs w:val="22"/>
              </w:rPr>
              <w:t>bude upřesněno zápisem ve stavebním deníku</w:t>
            </w:r>
          </w:p>
        </w:tc>
      </w:tr>
      <w:tr w:rsidR="006E66CA" w:rsidRPr="00494B60" w14:paraId="687DA16E" w14:textId="77777777" w:rsidTr="00733884">
        <w:tc>
          <w:tcPr>
            <w:tcW w:w="2300" w:type="dxa"/>
            <w:shd w:val="clear" w:color="auto" w:fill="auto"/>
          </w:tcPr>
          <w:p w14:paraId="3455FCC8" w14:textId="77777777" w:rsidR="006E66CA" w:rsidRPr="00494B60" w:rsidRDefault="006E66CA" w:rsidP="001A4CAC">
            <w:pPr>
              <w:spacing w:after="60"/>
              <w:jc w:val="both"/>
              <w:rPr>
                <w:rFonts w:cs="Arial"/>
                <w:szCs w:val="22"/>
              </w:rPr>
            </w:pPr>
            <w:r w:rsidRPr="00494B60">
              <w:rPr>
                <w:rFonts w:cs="Arial"/>
                <w:szCs w:val="22"/>
              </w:rPr>
              <w:t>- za objednatele:</w:t>
            </w:r>
          </w:p>
        </w:tc>
        <w:tc>
          <w:tcPr>
            <w:tcW w:w="6628" w:type="dxa"/>
            <w:shd w:val="clear" w:color="auto" w:fill="auto"/>
          </w:tcPr>
          <w:p w14:paraId="61CF4B03" w14:textId="09E6D44F" w:rsidR="006E66CA" w:rsidRPr="00494B60" w:rsidRDefault="00D41A84" w:rsidP="001A4CAC">
            <w:pPr>
              <w:spacing w:after="60"/>
              <w:jc w:val="both"/>
              <w:rPr>
                <w:rFonts w:cs="Arial"/>
                <w:szCs w:val="22"/>
              </w:rPr>
            </w:pPr>
            <w:r>
              <w:rPr>
                <w:rFonts w:cs="Arial"/>
                <w:szCs w:val="22"/>
              </w:rPr>
              <w:t>Jan Vančura</w:t>
            </w:r>
          </w:p>
        </w:tc>
      </w:tr>
    </w:tbl>
    <w:p w14:paraId="36A6F604" w14:textId="77777777" w:rsidR="00F37746" w:rsidRPr="0085049F" w:rsidRDefault="00F37746" w:rsidP="001A4CAC">
      <w:pPr>
        <w:pStyle w:val="Odstavecseseznamem"/>
        <w:numPr>
          <w:ilvl w:val="0"/>
          <w:numId w:val="27"/>
        </w:numPr>
        <w:spacing w:after="60"/>
        <w:jc w:val="both"/>
        <w:rPr>
          <w:b/>
          <w:i/>
          <w:szCs w:val="22"/>
        </w:rPr>
      </w:pPr>
      <w:r w:rsidRPr="00B24333">
        <w:rPr>
          <w:rFonts w:cs="Arial"/>
          <w:szCs w:val="22"/>
        </w:rPr>
        <w:t>Technický dozor provádí sám objednatel.</w:t>
      </w:r>
    </w:p>
    <w:p w14:paraId="3E38D75D" w14:textId="77777777" w:rsidR="0085049F" w:rsidRPr="00B24333" w:rsidRDefault="0085049F" w:rsidP="0085049F">
      <w:pPr>
        <w:pStyle w:val="Odstavecseseznamem"/>
        <w:ind w:left="360"/>
        <w:jc w:val="both"/>
        <w:rPr>
          <w:b/>
          <w:i/>
          <w:szCs w:val="22"/>
        </w:rPr>
      </w:pPr>
    </w:p>
    <w:p w14:paraId="25AAD172" w14:textId="44489A94" w:rsidR="00962A4A" w:rsidRPr="00CF691C" w:rsidRDefault="00962A4A" w:rsidP="00B24333">
      <w:pPr>
        <w:pStyle w:val="Nadpis1"/>
        <w:spacing w:after="0"/>
      </w:pPr>
      <w:r w:rsidRPr="00CF691C">
        <w:lastRenderedPageBreak/>
        <w:t>X</w:t>
      </w:r>
      <w:r w:rsidR="007E46CA">
        <w:t>III</w:t>
      </w:r>
      <w:r w:rsidRPr="00CF691C">
        <w:t>.</w:t>
      </w:r>
    </w:p>
    <w:p w14:paraId="2531C0E8" w14:textId="77777777" w:rsidR="00962A4A" w:rsidRPr="00CF691C" w:rsidRDefault="00962A4A" w:rsidP="00B24333">
      <w:pPr>
        <w:pStyle w:val="Nadpis1"/>
        <w:rPr>
          <w:u w:val="single"/>
        </w:rPr>
      </w:pPr>
      <w:r w:rsidRPr="00CF691C">
        <w:rPr>
          <w:u w:val="single"/>
        </w:rPr>
        <w:t>Závěrečná ustanovení</w:t>
      </w:r>
    </w:p>
    <w:p w14:paraId="00C24A7E" w14:textId="77777777" w:rsidR="00962A4A" w:rsidRPr="00CF691C" w:rsidRDefault="00962A4A" w:rsidP="001A4CAC">
      <w:pPr>
        <w:numPr>
          <w:ilvl w:val="0"/>
          <w:numId w:val="8"/>
        </w:numPr>
        <w:spacing w:after="60"/>
        <w:jc w:val="both"/>
        <w:rPr>
          <w:rFonts w:cs="Arial"/>
          <w:szCs w:val="22"/>
        </w:rPr>
      </w:pPr>
      <w:r w:rsidRPr="00CF691C">
        <w:rPr>
          <w:rFonts w:cs="Arial"/>
          <w:szCs w:val="22"/>
        </w:rPr>
        <w:t xml:space="preserve">Smlouvu lze měnit nebo doplňovat pouze písemnými dodatky podepsanými oprávněnými zástupci obou smluvních stran. </w:t>
      </w:r>
    </w:p>
    <w:p w14:paraId="38B07ED1" w14:textId="77777777" w:rsidR="00962A4A" w:rsidRPr="00CF691C" w:rsidRDefault="00962A4A" w:rsidP="001A4CAC">
      <w:pPr>
        <w:numPr>
          <w:ilvl w:val="0"/>
          <w:numId w:val="8"/>
        </w:numPr>
        <w:spacing w:after="60"/>
        <w:jc w:val="both"/>
        <w:rPr>
          <w:rFonts w:cs="Arial"/>
          <w:szCs w:val="22"/>
        </w:rPr>
      </w:pPr>
      <w:r w:rsidRPr="00CF691C">
        <w:rPr>
          <w:rFonts w:cs="Arial"/>
          <w:szCs w:val="22"/>
        </w:rPr>
        <w:t>V náležitostech, které nejsou touto smlouvou včetně všech jejích jednotlivých příloh výslovně řešeny</w:t>
      </w:r>
      <w:r w:rsidR="006E66CA">
        <w:rPr>
          <w:rFonts w:cs="Arial"/>
          <w:szCs w:val="22"/>
        </w:rPr>
        <w:t>,</w:t>
      </w:r>
      <w:r w:rsidRPr="00CF691C">
        <w:rPr>
          <w:rFonts w:cs="Arial"/>
          <w:szCs w:val="22"/>
        </w:rPr>
        <w:t xml:space="preserve"> platí příslušná ustanovení </w:t>
      </w:r>
      <w:r w:rsidR="009809F8">
        <w:rPr>
          <w:rFonts w:cs="Arial"/>
          <w:szCs w:val="22"/>
        </w:rPr>
        <w:t>občanského</w:t>
      </w:r>
      <w:r w:rsidR="009809F8" w:rsidRPr="00CF691C">
        <w:rPr>
          <w:rFonts w:cs="Arial"/>
          <w:szCs w:val="22"/>
        </w:rPr>
        <w:t xml:space="preserve"> </w:t>
      </w:r>
      <w:r w:rsidRPr="00CF691C">
        <w:rPr>
          <w:rFonts w:cs="Arial"/>
          <w:szCs w:val="22"/>
        </w:rPr>
        <w:t>zákoníku v platném znění ke dni uzavření smlouvy.</w:t>
      </w:r>
    </w:p>
    <w:p w14:paraId="65FDF6DC" w14:textId="77777777" w:rsidR="00962A4A" w:rsidRPr="00CF691C" w:rsidRDefault="00962A4A" w:rsidP="001A4CAC">
      <w:pPr>
        <w:numPr>
          <w:ilvl w:val="0"/>
          <w:numId w:val="8"/>
        </w:numPr>
        <w:spacing w:after="60"/>
        <w:jc w:val="both"/>
        <w:rPr>
          <w:rFonts w:cs="Arial"/>
          <w:szCs w:val="22"/>
        </w:rPr>
      </w:pPr>
      <w:r w:rsidRPr="00CF691C">
        <w:rPr>
          <w:rFonts w:cs="Arial"/>
          <w:szCs w:val="22"/>
        </w:rPr>
        <w:t xml:space="preserve">Pokud by se kterékoliv z ustanovení této smlouvy stalo podle platného práva v jakémkoliv ohledu neplatným, neúčinným nebo protiprávním, nebude tím dotčena nebo ovlivněna platnost, účinnost nebo právní bezvadnost ostatních ustanovení smlouvy. Jakákoliv vada této smlouvy, která by měla původ v takové neplatnosti nebo neúčinnosti, bude dodatečně zhojena výkladem této smlouvy, který musí respektovat ujednání a zájem smluvních stran. </w:t>
      </w:r>
    </w:p>
    <w:p w14:paraId="5AF4408B" w14:textId="4087CAAF" w:rsidR="006876BF" w:rsidRPr="006876BF" w:rsidRDefault="00962A4A" w:rsidP="001A4CAC">
      <w:pPr>
        <w:numPr>
          <w:ilvl w:val="0"/>
          <w:numId w:val="8"/>
        </w:numPr>
        <w:spacing w:after="60"/>
        <w:jc w:val="both"/>
        <w:rPr>
          <w:rFonts w:cs="Arial"/>
          <w:szCs w:val="22"/>
        </w:rPr>
      </w:pPr>
      <w:r w:rsidRPr="006876BF">
        <w:rPr>
          <w:rFonts w:cs="Arial"/>
          <w:szCs w:val="22"/>
        </w:rPr>
        <w:t>Tato smlouva nabývá platnosti dnem podpisu oprávněnými zástupci obou smluvních stran. Smlouva je vyhotovena v</w:t>
      </w:r>
      <w:r w:rsidR="000D4C42">
        <w:rPr>
          <w:rFonts w:cs="Arial"/>
          <w:szCs w:val="22"/>
        </w:rPr>
        <w:t>e</w:t>
      </w:r>
      <w:r w:rsidR="0048259B" w:rsidRPr="006876BF">
        <w:rPr>
          <w:rFonts w:cs="Arial"/>
          <w:szCs w:val="22"/>
        </w:rPr>
        <w:t xml:space="preserve"> </w:t>
      </w:r>
      <w:r w:rsidR="000D4C42">
        <w:rPr>
          <w:rFonts w:cs="Arial"/>
          <w:szCs w:val="22"/>
        </w:rPr>
        <w:t>čtyřech</w:t>
      </w:r>
      <w:r w:rsidR="000D4C42" w:rsidRPr="006876BF">
        <w:rPr>
          <w:rFonts w:cs="Arial"/>
          <w:szCs w:val="22"/>
        </w:rPr>
        <w:t xml:space="preserve"> </w:t>
      </w:r>
      <w:r w:rsidRPr="006876BF">
        <w:rPr>
          <w:rFonts w:cs="Arial"/>
          <w:szCs w:val="22"/>
        </w:rPr>
        <w:t xml:space="preserve">výtiscích, z nichž </w:t>
      </w:r>
      <w:r w:rsidR="000D4C42">
        <w:rPr>
          <w:rFonts w:cs="Arial"/>
          <w:szCs w:val="22"/>
        </w:rPr>
        <w:t>tři</w:t>
      </w:r>
      <w:r w:rsidR="000D4C42" w:rsidRPr="006876BF">
        <w:rPr>
          <w:rFonts w:cs="Arial"/>
          <w:szCs w:val="22"/>
        </w:rPr>
        <w:t xml:space="preserve"> </w:t>
      </w:r>
      <w:r w:rsidR="005F7E63" w:rsidRPr="006876BF">
        <w:rPr>
          <w:rFonts w:cs="Arial"/>
          <w:szCs w:val="22"/>
        </w:rPr>
        <w:t>vyhotovení obdrží objednatel a jedno zhotovitel</w:t>
      </w:r>
      <w:r w:rsidRPr="006876BF">
        <w:rPr>
          <w:rFonts w:cs="Arial"/>
          <w:szCs w:val="22"/>
        </w:rPr>
        <w:t>.</w:t>
      </w:r>
      <w:r w:rsidR="006876BF">
        <w:rPr>
          <w:rFonts w:cs="Arial"/>
          <w:szCs w:val="22"/>
        </w:rPr>
        <w:t xml:space="preserve"> </w:t>
      </w:r>
      <w:r w:rsidR="006876BF" w:rsidRPr="006876BF">
        <w:rPr>
          <w:iCs/>
        </w:rPr>
        <w:t xml:space="preserve">Smlouva bude zhotovitelem zároveň doručena objednateli prostřednictvím el. nástroje i v elektronické editovatelné podobě (*. doc(x)) tak, aby mohla být zveřejněna v Registru smluv ve strojově čitelném kódu. </w:t>
      </w:r>
      <w:r w:rsidR="006876BF">
        <w:rPr>
          <w:iCs/>
        </w:rPr>
        <w:br/>
      </w:r>
      <w:r w:rsidR="006876BF" w:rsidRPr="006876BF">
        <w:rPr>
          <w:iCs/>
        </w:rPr>
        <w:t>Tato zaslaná el. podoba smlouvy bude vyplněna v naprosté shodě s listinnou verzí vyjma závěrečných podpisů.</w:t>
      </w:r>
    </w:p>
    <w:p w14:paraId="675D008A" w14:textId="77777777" w:rsidR="002E39A1" w:rsidRDefault="00962A4A" w:rsidP="001A4CAC">
      <w:pPr>
        <w:numPr>
          <w:ilvl w:val="0"/>
          <w:numId w:val="8"/>
        </w:numPr>
        <w:spacing w:after="60"/>
        <w:ind w:left="357"/>
        <w:jc w:val="both"/>
        <w:rPr>
          <w:rFonts w:cs="Arial"/>
          <w:szCs w:val="22"/>
        </w:rPr>
      </w:pPr>
      <w:r w:rsidRPr="002E39A1">
        <w:rPr>
          <w:rFonts w:cs="Arial"/>
          <w:szCs w:val="22"/>
        </w:rPr>
        <w:t>Nedílnou součástí této smlouvy j</w:t>
      </w:r>
      <w:r w:rsidR="003076DC" w:rsidRPr="002E39A1">
        <w:rPr>
          <w:rFonts w:cs="Arial"/>
          <w:szCs w:val="22"/>
        </w:rPr>
        <w:t xml:space="preserve">e </w:t>
      </w:r>
      <w:r w:rsidRPr="002E39A1">
        <w:rPr>
          <w:rFonts w:cs="Arial"/>
          <w:szCs w:val="22"/>
        </w:rPr>
        <w:t>a bud</w:t>
      </w:r>
      <w:r w:rsidR="00B74DF6" w:rsidRPr="002E39A1">
        <w:rPr>
          <w:rFonts w:cs="Arial"/>
          <w:szCs w:val="22"/>
        </w:rPr>
        <w:t xml:space="preserve">ou </w:t>
      </w:r>
      <w:r w:rsidRPr="002E39A1">
        <w:rPr>
          <w:rFonts w:cs="Arial"/>
          <w:szCs w:val="22"/>
        </w:rPr>
        <w:t>t</w:t>
      </w:r>
      <w:r w:rsidR="00B74DF6" w:rsidRPr="002E39A1">
        <w:rPr>
          <w:rFonts w:cs="Arial"/>
          <w:szCs w:val="22"/>
        </w:rPr>
        <w:t>y</w:t>
      </w:r>
      <w:r w:rsidRPr="002E39A1">
        <w:rPr>
          <w:rFonts w:cs="Arial"/>
          <w:szCs w:val="22"/>
        </w:rPr>
        <w:t>to příloh</w:t>
      </w:r>
      <w:r w:rsidR="00B74DF6" w:rsidRPr="002E39A1">
        <w:rPr>
          <w:rFonts w:cs="Arial"/>
          <w:szCs w:val="22"/>
        </w:rPr>
        <w:t>y</w:t>
      </w:r>
      <w:r w:rsidRPr="002E39A1">
        <w:rPr>
          <w:rFonts w:cs="Arial"/>
          <w:szCs w:val="22"/>
        </w:rPr>
        <w:t xml:space="preserve">: </w:t>
      </w:r>
    </w:p>
    <w:p w14:paraId="6A33977D" w14:textId="0D0E660D" w:rsidR="00751158" w:rsidRDefault="00C667D5" w:rsidP="00CC59F2">
      <w:pPr>
        <w:spacing w:after="0"/>
        <w:ind w:left="357"/>
        <w:jc w:val="both"/>
        <w:rPr>
          <w:kern w:val="3"/>
          <w:lang w:eastAsia="ar-SA"/>
        </w:rPr>
      </w:pPr>
      <w:r>
        <w:t>p</w:t>
      </w:r>
      <w:r w:rsidRPr="00452A77">
        <w:t xml:space="preserve">říloha č. </w:t>
      </w:r>
      <w:r w:rsidRPr="002E39A1">
        <w:rPr>
          <w:kern w:val="3"/>
          <w:lang w:eastAsia="ar-SA"/>
        </w:rPr>
        <w:t xml:space="preserve">1 </w:t>
      </w:r>
      <w:r w:rsidR="000F29ED">
        <w:rPr>
          <w:kern w:val="3"/>
          <w:lang w:eastAsia="ar-SA"/>
        </w:rPr>
        <w:t>-</w:t>
      </w:r>
      <w:r w:rsidR="00751158">
        <w:rPr>
          <w:kern w:val="3"/>
          <w:lang w:eastAsia="ar-SA"/>
        </w:rPr>
        <w:t xml:space="preserve"> </w:t>
      </w:r>
      <w:r w:rsidR="000F29ED">
        <w:rPr>
          <w:kern w:val="3"/>
          <w:lang w:eastAsia="ar-SA"/>
        </w:rPr>
        <w:t>podmínky realizace</w:t>
      </w:r>
      <w:r w:rsidR="00126F37">
        <w:rPr>
          <w:kern w:val="3"/>
          <w:lang w:eastAsia="ar-SA"/>
        </w:rPr>
        <w:t>,</w:t>
      </w:r>
    </w:p>
    <w:p w14:paraId="0F83348E" w14:textId="6854EE67" w:rsidR="00733884" w:rsidRPr="002E39A1" w:rsidRDefault="000D4C42" w:rsidP="00CC59F2">
      <w:pPr>
        <w:spacing w:after="0"/>
        <w:ind w:left="357"/>
        <w:jc w:val="both"/>
        <w:rPr>
          <w:rFonts w:cs="Arial"/>
          <w:szCs w:val="22"/>
        </w:rPr>
      </w:pPr>
      <w:r>
        <w:rPr>
          <w:kern w:val="3"/>
          <w:lang w:eastAsia="ar-SA"/>
        </w:rPr>
        <w:t>příloha č.</w:t>
      </w:r>
      <w:r w:rsidR="000F29ED">
        <w:rPr>
          <w:kern w:val="3"/>
          <w:lang w:eastAsia="ar-SA"/>
        </w:rPr>
        <w:t xml:space="preserve"> </w:t>
      </w:r>
      <w:r w:rsidR="0057775E">
        <w:rPr>
          <w:kern w:val="3"/>
          <w:lang w:eastAsia="ar-SA"/>
        </w:rPr>
        <w:t>2</w:t>
      </w:r>
      <w:r>
        <w:rPr>
          <w:kern w:val="3"/>
          <w:lang w:eastAsia="ar-SA"/>
        </w:rPr>
        <w:t xml:space="preserve"> </w:t>
      </w:r>
      <w:r w:rsidR="00751158">
        <w:rPr>
          <w:kern w:val="3"/>
          <w:lang w:eastAsia="ar-SA"/>
        </w:rPr>
        <w:t xml:space="preserve">- </w:t>
      </w:r>
      <w:r w:rsidR="00126F37">
        <w:rPr>
          <w:rFonts w:cs="Arial"/>
          <w:szCs w:val="22"/>
        </w:rPr>
        <w:t xml:space="preserve">časový harmonogram. </w:t>
      </w:r>
    </w:p>
    <w:p w14:paraId="3783EB93" w14:textId="77777777" w:rsidR="0085049F" w:rsidRDefault="0085049F" w:rsidP="00CC59F2">
      <w:pPr>
        <w:spacing w:after="0"/>
        <w:jc w:val="both"/>
        <w:rPr>
          <w:rFonts w:cs="Arial"/>
          <w:szCs w:val="22"/>
        </w:rPr>
      </w:pPr>
    </w:p>
    <w:p w14:paraId="5AF144E3" w14:textId="305EEEE4" w:rsidR="00962A4A" w:rsidRPr="00CF691C" w:rsidRDefault="00962A4A" w:rsidP="00B24333">
      <w:pPr>
        <w:pStyle w:val="Nadpis1"/>
        <w:spacing w:after="0"/>
      </w:pPr>
      <w:r w:rsidRPr="00CF691C">
        <w:t>X</w:t>
      </w:r>
      <w:r w:rsidR="007E46CA">
        <w:t>I</w:t>
      </w:r>
      <w:r w:rsidRPr="00CF691C">
        <w:t>V.</w:t>
      </w:r>
    </w:p>
    <w:p w14:paraId="74EC942D" w14:textId="77777777" w:rsidR="00962A4A" w:rsidRPr="00CF691C" w:rsidRDefault="00962A4A" w:rsidP="00B24333">
      <w:pPr>
        <w:pStyle w:val="Nadpis1"/>
        <w:rPr>
          <w:u w:val="single"/>
        </w:rPr>
      </w:pPr>
      <w:r w:rsidRPr="00CF691C">
        <w:rPr>
          <w:u w:val="single"/>
        </w:rPr>
        <w:t>Závěrečná prohlášení smluvních stran</w:t>
      </w:r>
    </w:p>
    <w:p w14:paraId="32FD68C7" w14:textId="77777777" w:rsidR="00962A4A" w:rsidRPr="00CF691C" w:rsidRDefault="00962A4A" w:rsidP="00CC59F2">
      <w:pPr>
        <w:widowControl w:val="0"/>
        <w:numPr>
          <w:ilvl w:val="0"/>
          <w:numId w:val="9"/>
        </w:numPr>
        <w:spacing w:after="60"/>
        <w:ind w:left="357" w:hanging="357"/>
        <w:jc w:val="both"/>
        <w:rPr>
          <w:rFonts w:cs="Arial"/>
          <w:szCs w:val="22"/>
        </w:rPr>
      </w:pPr>
      <w:r w:rsidRPr="00CF691C">
        <w:rPr>
          <w:rFonts w:cs="Arial"/>
          <w:szCs w:val="22"/>
        </w:rPr>
        <w:t>Smluvní strany prohlašují, že jsou způsobilé k právním úkonům, a že tato smlouva byla sepsána dle jejich svobodně a vážně projevené vůle, nikoli v tísni za nápadně nevýhodných podmínek.</w:t>
      </w:r>
    </w:p>
    <w:p w14:paraId="3EA95975" w14:textId="77777777" w:rsidR="00A834B1" w:rsidRDefault="00962A4A" w:rsidP="00CC59F2">
      <w:pPr>
        <w:widowControl w:val="0"/>
        <w:numPr>
          <w:ilvl w:val="0"/>
          <w:numId w:val="9"/>
        </w:numPr>
        <w:spacing w:after="60"/>
        <w:ind w:left="357" w:hanging="357"/>
        <w:jc w:val="both"/>
        <w:rPr>
          <w:rFonts w:cs="Arial"/>
          <w:szCs w:val="22"/>
        </w:rPr>
      </w:pPr>
      <w:r w:rsidRPr="00CF691C">
        <w:rPr>
          <w:rFonts w:cs="Arial"/>
          <w:szCs w:val="22"/>
        </w:rPr>
        <w:t xml:space="preserve">Smluvní strany potvrzují rovněž převzetí všech dokumentů nebo podkladů, </w:t>
      </w:r>
      <w:r w:rsidR="006E66CA">
        <w:rPr>
          <w:rFonts w:cs="Arial"/>
          <w:szCs w:val="22"/>
        </w:rPr>
        <w:br/>
      </w:r>
      <w:r w:rsidRPr="00CF691C">
        <w:rPr>
          <w:rFonts w:cs="Arial"/>
          <w:szCs w:val="22"/>
        </w:rPr>
        <w:t xml:space="preserve">ať už uvedených nebo neuvedených v této smlouvě, vyžadovaných k řádnému provedení plnění dle této smlouvy. </w:t>
      </w:r>
    </w:p>
    <w:p w14:paraId="01D9BC11" w14:textId="77777777" w:rsidR="00962A4A" w:rsidRPr="00CF691C" w:rsidRDefault="00962A4A" w:rsidP="00CC59F2">
      <w:pPr>
        <w:widowControl w:val="0"/>
        <w:numPr>
          <w:ilvl w:val="0"/>
          <w:numId w:val="9"/>
        </w:numPr>
        <w:spacing w:after="60"/>
        <w:ind w:left="357" w:hanging="357"/>
        <w:jc w:val="both"/>
        <w:rPr>
          <w:rFonts w:cs="Arial"/>
          <w:szCs w:val="22"/>
        </w:rPr>
      </w:pPr>
      <w:r w:rsidRPr="00CF691C">
        <w:rPr>
          <w:rFonts w:cs="Arial"/>
          <w:szCs w:val="22"/>
        </w:rPr>
        <w:t>Na důkaz bezvýhradného souhlasu se všemi ustanoveními této smlouvy připojují smluvní strany, po jejím důkladném přečtení, své vlastnoruční podpisy.</w:t>
      </w:r>
    </w:p>
    <w:p w14:paraId="1910947F" w14:textId="77777777" w:rsidR="002E39A1" w:rsidRDefault="002E39A1" w:rsidP="00962A4A">
      <w:pPr>
        <w:jc w:val="both"/>
        <w:rPr>
          <w:rFonts w:cs="Arial"/>
          <w:szCs w:val="22"/>
        </w:rPr>
      </w:pPr>
    </w:p>
    <w:p w14:paraId="2C1D8815" w14:textId="77777777" w:rsidR="002E39A1" w:rsidRDefault="002E39A1" w:rsidP="00962A4A">
      <w:pPr>
        <w:jc w:val="both"/>
        <w:rPr>
          <w:rFonts w:cs="Arial"/>
          <w:szCs w:val="22"/>
        </w:rPr>
      </w:pPr>
    </w:p>
    <w:p w14:paraId="03FA641A" w14:textId="69DC8872" w:rsidR="00962A4A" w:rsidRDefault="00D41A84" w:rsidP="00962A4A">
      <w:pPr>
        <w:jc w:val="both"/>
        <w:rPr>
          <w:rFonts w:cs="Arial"/>
          <w:szCs w:val="22"/>
        </w:rPr>
      </w:pPr>
      <w:r>
        <w:rPr>
          <w:rFonts w:cs="Arial"/>
          <w:szCs w:val="22"/>
        </w:rPr>
        <w:t>v</w:t>
      </w:r>
      <w:r w:rsidR="00D3726F" w:rsidRPr="00CF691C">
        <w:rPr>
          <w:rFonts w:cs="Arial"/>
          <w:szCs w:val="22"/>
        </w:rPr>
        <w:t> Děčíně dne</w:t>
      </w:r>
      <w:r w:rsidR="002E39A1">
        <w:rPr>
          <w:rFonts w:cs="Arial"/>
          <w:szCs w:val="22"/>
        </w:rPr>
        <w:tab/>
      </w:r>
      <w:r w:rsidR="002E39A1">
        <w:rPr>
          <w:rFonts w:cs="Arial"/>
          <w:szCs w:val="22"/>
        </w:rPr>
        <w:tab/>
      </w:r>
      <w:r w:rsidR="002E39A1">
        <w:rPr>
          <w:rFonts w:cs="Arial"/>
          <w:szCs w:val="22"/>
        </w:rPr>
        <w:tab/>
      </w:r>
      <w:r w:rsidR="002E39A1">
        <w:rPr>
          <w:rFonts w:cs="Arial"/>
          <w:szCs w:val="22"/>
        </w:rPr>
        <w:tab/>
      </w:r>
      <w:r w:rsidR="002E39A1">
        <w:rPr>
          <w:rFonts w:cs="Arial"/>
          <w:szCs w:val="22"/>
        </w:rPr>
        <w:tab/>
      </w:r>
      <w:r w:rsidR="002E39A1">
        <w:rPr>
          <w:rFonts w:cs="Arial"/>
          <w:szCs w:val="22"/>
        </w:rPr>
        <w:tab/>
      </w:r>
      <w:r w:rsidR="002E39A1">
        <w:rPr>
          <w:rFonts w:cs="Arial"/>
          <w:szCs w:val="22"/>
        </w:rPr>
        <w:tab/>
      </w:r>
      <w:r>
        <w:rPr>
          <w:rFonts w:cs="Arial"/>
          <w:szCs w:val="22"/>
        </w:rPr>
        <w:t>v</w:t>
      </w:r>
      <w:sdt>
        <w:sdtPr>
          <w:rPr>
            <w:rFonts w:cs="Arial"/>
            <w:szCs w:val="22"/>
          </w:rPr>
          <w:id w:val="-372852504"/>
          <w:placeholder>
            <w:docPart w:val="DefaultPlaceholder_-1854013440"/>
          </w:placeholder>
        </w:sdtPr>
        <w:sdtEndPr/>
        <w:sdtContent>
          <w:r>
            <w:rPr>
              <w:rFonts w:cs="Arial"/>
              <w:szCs w:val="22"/>
            </w:rPr>
            <w:t>………………</w:t>
          </w:r>
          <w:proofErr w:type="gramStart"/>
          <w:r>
            <w:rPr>
              <w:rFonts w:cs="Arial"/>
              <w:szCs w:val="22"/>
            </w:rPr>
            <w:t>…….</w:t>
          </w:r>
          <w:proofErr w:type="gramEnd"/>
        </w:sdtContent>
      </w:sdt>
      <w:r>
        <w:rPr>
          <w:rFonts w:cs="Arial"/>
          <w:szCs w:val="22"/>
        </w:rPr>
        <w:t>dne</w:t>
      </w:r>
      <w:sdt>
        <w:sdtPr>
          <w:rPr>
            <w:rFonts w:cs="Arial"/>
            <w:szCs w:val="22"/>
          </w:rPr>
          <w:id w:val="-1730764304"/>
          <w:placeholder>
            <w:docPart w:val="DefaultPlaceholder_-1854013440"/>
          </w:placeholder>
        </w:sdtPr>
        <w:sdtEndPr/>
        <w:sdtContent>
          <w:r>
            <w:rPr>
              <w:rFonts w:cs="Arial"/>
              <w:szCs w:val="22"/>
            </w:rPr>
            <w:t>…………</w:t>
          </w:r>
        </w:sdtContent>
      </w:sdt>
    </w:p>
    <w:p w14:paraId="37DEDE16" w14:textId="77777777" w:rsidR="0085049F" w:rsidRDefault="0085049F" w:rsidP="00962A4A">
      <w:pPr>
        <w:jc w:val="both"/>
        <w:rPr>
          <w:rFonts w:cs="Arial"/>
          <w:szCs w:val="22"/>
        </w:rPr>
      </w:pPr>
    </w:p>
    <w:p w14:paraId="7BFAC502" w14:textId="77777777" w:rsidR="0085049F" w:rsidRDefault="0085049F" w:rsidP="00962A4A">
      <w:pPr>
        <w:jc w:val="both"/>
        <w:rPr>
          <w:rFonts w:cs="Arial"/>
          <w:szCs w:val="22"/>
        </w:rPr>
      </w:pPr>
    </w:p>
    <w:p w14:paraId="5E64E7D1" w14:textId="77777777" w:rsidR="0085049F" w:rsidRDefault="0085049F" w:rsidP="00962A4A">
      <w:pPr>
        <w:jc w:val="both"/>
        <w:rPr>
          <w:rFonts w:cs="Arial"/>
          <w:szCs w:val="22"/>
        </w:rPr>
      </w:pPr>
    </w:p>
    <w:p w14:paraId="601E3423" w14:textId="77777777" w:rsidR="0085049F" w:rsidRDefault="0085049F" w:rsidP="00962A4A">
      <w:pPr>
        <w:jc w:val="both"/>
        <w:rPr>
          <w:rFonts w:cs="Arial"/>
          <w:szCs w:val="22"/>
        </w:rPr>
      </w:pPr>
    </w:p>
    <w:p w14:paraId="01C2FC2F" w14:textId="77777777" w:rsidR="0085049F" w:rsidRPr="00CF691C" w:rsidRDefault="0085049F" w:rsidP="00962A4A">
      <w:pPr>
        <w:jc w:val="both"/>
        <w:rPr>
          <w:rFonts w:cs="Arial"/>
          <w:szCs w:val="22"/>
        </w:rPr>
      </w:pPr>
    </w:p>
    <w:p w14:paraId="305145E8" w14:textId="368A9FA6" w:rsidR="00962A4A" w:rsidRPr="00CF691C" w:rsidRDefault="00962A4A" w:rsidP="00962A4A">
      <w:pPr>
        <w:rPr>
          <w:rFonts w:cs="Arial"/>
          <w:b/>
          <w:szCs w:val="22"/>
        </w:rPr>
      </w:pPr>
      <w:r w:rsidRPr="00CF691C">
        <w:rPr>
          <w:rFonts w:cs="Arial"/>
          <w:b/>
          <w:szCs w:val="22"/>
        </w:rPr>
        <w:t>....................................................</w:t>
      </w:r>
      <w:r w:rsidRPr="00CF691C">
        <w:rPr>
          <w:rFonts w:cs="Arial"/>
          <w:b/>
          <w:szCs w:val="22"/>
        </w:rPr>
        <w:tab/>
        <w:t xml:space="preserve">         </w:t>
      </w:r>
      <w:r w:rsidRPr="00CF691C">
        <w:rPr>
          <w:rFonts w:cs="Arial"/>
          <w:b/>
          <w:szCs w:val="22"/>
        </w:rPr>
        <w:tab/>
      </w:r>
      <w:r w:rsidRPr="00CF691C">
        <w:rPr>
          <w:rFonts w:cs="Arial"/>
          <w:b/>
          <w:szCs w:val="22"/>
        </w:rPr>
        <w:tab/>
      </w:r>
      <w:r w:rsidRPr="00CF691C">
        <w:rPr>
          <w:rFonts w:cs="Arial"/>
          <w:b/>
          <w:szCs w:val="22"/>
        </w:rPr>
        <w:tab/>
        <w:t xml:space="preserve"> </w:t>
      </w:r>
      <w:sdt>
        <w:sdtPr>
          <w:rPr>
            <w:rFonts w:cs="Arial"/>
            <w:b/>
            <w:szCs w:val="22"/>
          </w:rPr>
          <w:id w:val="-29967658"/>
          <w:placeholder>
            <w:docPart w:val="DefaultPlaceholder_-1854013440"/>
          </w:placeholder>
        </w:sdtPr>
        <w:sdtEndPr/>
        <w:sdtContent>
          <w:r w:rsidRPr="00CF691C">
            <w:rPr>
              <w:rFonts w:cs="Arial"/>
              <w:b/>
              <w:szCs w:val="22"/>
            </w:rPr>
            <w:t>.................................................</w:t>
          </w:r>
        </w:sdtContent>
      </w:sdt>
    </w:p>
    <w:p w14:paraId="38F39CEA" w14:textId="1A76E3AA" w:rsidR="00F04D8A" w:rsidRDefault="0057775E" w:rsidP="00F04D8A">
      <w:pPr>
        <w:spacing w:after="0"/>
        <w:rPr>
          <w:rFonts w:cs="Arial"/>
          <w:szCs w:val="22"/>
        </w:rPr>
      </w:pPr>
      <w:r w:rsidRPr="0057775E">
        <w:rPr>
          <w:rFonts w:cs="Arial"/>
          <w:szCs w:val="22"/>
        </w:rPr>
        <w:t>Jaroslav Hrouda, primátor města</w:t>
      </w:r>
      <w:r w:rsidR="00F04D8A">
        <w:rPr>
          <w:rFonts w:cs="Arial"/>
          <w:szCs w:val="22"/>
        </w:rPr>
        <w:tab/>
      </w:r>
      <w:r w:rsidR="00F04D8A">
        <w:rPr>
          <w:rFonts w:cs="Arial"/>
          <w:szCs w:val="22"/>
        </w:rPr>
        <w:tab/>
      </w:r>
      <w:r w:rsidR="00F04D8A">
        <w:rPr>
          <w:rFonts w:cs="Arial"/>
          <w:szCs w:val="22"/>
        </w:rPr>
        <w:tab/>
      </w:r>
      <w:r w:rsidR="00F04D8A">
        <w:rPr>
          <w:rFonts w:cs="Arial"/>
          <w:szCs w:val="22"/>
        </w:rPr>
        <w:tab/>
      </w:r>
      <w:r>
        <w:rPr>
          <w:rFonts w:cs="Arial"/>
          <w:szCs w:val="22"/>
        </w:rPr>
        <w:tab/>
      </w:r>
      <w:sdt>
        <w:sdtPr>
          <w:rPr>
            <w:rFonts w:cs="Arial"/>
            <w:szCs w:val="22"/>
          </w:rPr>
          <w:id w:val="-1139793298"/>
          <w:placeholder>
            <w:docPart w:val="DefaultPlaceholder_-1854013440"/>
          </w:placeholder>
        </w:sdtPr>
        <w:sdtEndPr/>
        <w:sdtContent>
          <w:r w:rsidR="00F04D8A" w:rsidRPr="00CF691C">
            <w:rPr>
              <w:rFonts w:cs="Arial"/>
              <w:szCs w:val="22"/>
            </w:rPr>
            <w:t>Zhotovitel</w:t>
          </w:r>
        </w:sdtContent>
      </w:sdt>
    </w:p>
    <w:sectPr w:rsidR="00F04D8A" w:rsidSect="00780AAC">
      <w:headerReference w:type="default" r:id="rId8"/>
      <w:footerReference w:type="even" r:id="rId9"/>
      <w:footerReference w:type="default" r:id="rId10"/>
      <w:pgSz w:w="11906" w:h="16838"/>
      <w:pgMar w:top="1417" w:right="1417" w:bottom="1417" w:left="1417" w:header="708"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313A8F" w14:textId="77777777" w:rsidR="005D1AC3" w:rsidRDefault="005D1AC3">
      <w:r>
        <w:separator/>
      </w:r>
    </w:p>
  </w:endnote>
  <w:endnote w:type="continuationSeparator" w:id="0">
    <w:p w14:paraId="5AED84C5" w14:textId="77777777" w:rsidR="005D1AC3" w:rsidRDefault="005D1AC3">
      <w:r>
        <w:continuationSeparator/>
      </w:r>
    </w:p>
  </w:endnote>
  <w:endnote w:type="continuationNotice" w:id="1">
    <w:p w14:paraId="0273E174" w14:textId="77777777" w:rsidR="005D1AC3" w:rsidRDefault="005D1AC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tarSymbol">
    <w:altName w:val="Segoe UI Symbol"/>
    <w:charset w:val="EE"/>
    <w:family w:val="auto"/>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1496A" w14:textId="77777777" w:rsidR="00655965" w:rsidRDefault="00D14D6D" w:rsidP="00013E06">
    <w:pPr>
      <w:pStyle w:val="Zpat"/>
      <w:framePr w:wrap="around" w:vAnchor="text" w:hAnchor="margin" w:xAlign="right" w:y="1"/>
      <w:rPr>
        <w:rStyle w:val="slostrnky"/>
      </w:rPr>
    </w:pPr>
    <w:r>
      <w:rPr>
        <w:rStyle w:val="slostrnky"/>
      </w:rPr>
      <w:fldChar w:fldCharType="begin"/>
    </w:r>
    <w:r w:rsidR="00655965">
      <w:rPr>
        <w:rStyle w:val="slostrnky"/>
      </w:rPr>
      <w:instrText xml:space="preserve">PAGE  </w:instrText>
    </w:r>
    <w:r>
      <w:rPr>
        <w:rStyle w:val="slostrnky"/>
      </w:rPr>
      <w:fldChar w:fldCharType="end"/>
    </w:r>
  </w:p>
  <w:p w14:paraId="729A5905" w14:textId="77777777" w:rsidR="00655965" w:rsidRDefault="00655965" w:rsidP="00013E06">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52626" w14:textId="75DDD100" w:rsidR="00655965" w:rsidRPr="009A7C9B" w:rsidRDefault="00D14D6D" w:rsidP="009A7C9B">
    <w:pPr>
      <w:pStyle w:val="Zpat"/>
      <w:jc w:val="right"/>
      <w:rPr>
        <w:sz w:val="18"/>
      </w:rPr>
    </w:pPr>
    <w:r w:rsidRPr="009A7C9B">
      <w:rPr>
        <w:sz w:val="18"/>
      </w:rPr>
      <w:fldChar w:fldCharType="begin"/>
    </w:r>
    <w:r w:rsidR="00655965" w:rsidRPr="009A7C9B">
      <w:rPr>
        <w:sz w:val="18"/>
      </w:rPr>
      <w:instrText xml:space="preserve"> PAGE   \* MERGEFORMAT </w:instrText>
    </w:r>
    <w:r w:rsidRPr="009A7C9B">
      <w:rPr>
        <w:sz w:val="18"/>
      </w:rPr>
      <w:fldChar w:fldCharType="separate"/>
    </w:r>
    <w:r w:rsidR="00C23B77">
      <w:rPr>
        <w:noProof/>
        <w:sz w:val="18"/>
      </w:rPr>
      <w:t>2</w:t>
    </w:r>
    <w:r w:rsidRPr="009A7C9B">
      <w:rPr>
        <w:sz w:val="18"/>
      </w:rPr>
      <w:fldChar w:fldCharType="end"/>
    </w:r>
    <w:r w:rsidR="00655965" w:rsidRPr="009A7C9B">
      <w:rPr>
        <w:sz w:val="18"/>
      </w:rPr>
      <w:t xml:space="preserve"> z </w:t>
    </w:r>
    <w:r w:rsidR="005C5C90">
      <w:rPr>
        <w:noProof/>
        <w:sz w:val="18"/>
      </w:rPr>
      <w:fldChar w:fldCharType="begin"/>
    </w:r>
    <w:r w:rsidR="005C5C90">
      <w:rPr>
        <w:noProof/>
        <w:sz w:val="18"/>
      </w:rPr>
      <w:instrText xml:space="preserve"> NUMPAGES  \* Arabic  \* MERGEFORMAT </w:instrText>
    </w:r>
    <w:r w:rsidR="005C5C90">
      <w:rPr>
        <w:noProof/>
        <w:sz w:val="18"/>
      </w:rPr>
      <w:fldChar w:fldCharType="separate"/>
    </w:r>
    <w:r w:rsidR="00C23B77">
      <w:rPr>
        <w:noProof/>
        <w:sz w:val="18"/>
      </w:rPr>
      <w:t>11</w:t>
    </w:r>
    <w:r w:rsidR="005C5C90">
      <w:rPr>
        <w:noProof/>
        <w:sz w:val="18"/>
      </w:rPr>
      <w:fldChar w:fldCharType="end"/>
    </w:r>
  </w:p>
  <w:p w14:paraId="1F15542D" w14:textId="77777777" w:rsidR="00655965" w:rsidRDefault="00655965" w:rsidP="00013E06">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038523" w14:textId="77777777" w:rsidR="005D1AC3" w:rsidRDefault="005D1AC3">
      <w:r>
        <w:separator/>
      </w:r>
    </w:p>
  </w:footnote>
  <w:footnote w:type="continuationSeparator" w:id="0">
    <w:p w14:paraId="1038E73E" w14:textId="77777777" w:rsidR="005D1AC3" w:rsidRDefault="005D1AC3">
      <w:r>
        <w:continuationSeparator/>
      </w:r>
    </w:p>
  </w:footnote>
  <w:footnote w:type="continuationNotice" w:id="1">
    <w:p w14:paraId="4D32FF77" w14:textId="77777777" w:rsidR="005D1AC3" w:rsidRDefault="005D1AC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199C3" w14:textId="77777777" w:rsidR="00ED0A88" w:rsidRDefault="00F30348" w:rsidP="00A91C4C">
    <w:pPr>
      <w:pStyle w:val="Zhlav"/>
      <w:tabs>
        <w:tab w:val="clear" w:pos="4536"/>
        <w:tab w:val="left" w:pos="5445"/>
      </w:tabs>
    </w:pPr>
    <w:r>
      <w:tab/>
    </w:r>
    <w:r w:rsidR="00A91C4C">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3"/>
    <w:name w:val="WW8Num6"/>
    <w:lvl w:ilvl="0">
      <w:start w:val="1"/>
      <w:numFmt w:val="lowerLetter"/>
      <w:lvlText w:val="%1)"/>
      <w:lvlJc w:val="left"/>
      <w:pPr>
        <w:tabs>
          <w:tab w:val="num" w:pos="1065"/>
        </w:tabs>
        <w:ind w:left="1065" w:hanging="705"/>
      </w:pPr>
    </w:lvl>
  </w:abstractNum>
  <w:abstractNum w:abstractNumId="2" w15:restartNumberingAfterBreak="0">
    <w:nsid w:val="00000004"/>
    <w:multiLevelType w:val="multilevel"/>
    <w:tmpl w:val="1E6433FA"/>
    <w:name w:val="WW8Num4"/>
    <w:lvl w:ilvl="0">
      <w:start w:val="1"/>
      <w:numFmt w:val="decimal"/>
      <w:lvlText w:val="%1."/>
      <w:lvlJc w:val="left"/>
      <w:pPr>
        <w:tabs>
          <w:tab w:val="num" w:pos="0"/>
        </w:tabs>
        <w:ind w:left="720" w:hanging="360"/>
      </w:pPr>
      <w:rPr>
        <w:rFonts w:ascii="Arial" w:eastAsia="Times New Roman" w:hAnsi="Arial" w:cs="Arial"/>
        <w:b w:val="0"/>
        <w:color w:val="auto"/>
        <w:sz w:val="22"/>
        <w:szCs w:val="22"/>
      </w:rPr>
    </w:lvl>
    <w:lvl w:ilvl="1">
      <w:numFmt w:val="bullet"/>
      <w:lvlText w:val="-"/>
      <w:lvlJc w:val="left"/>
      <w:pPr>
        <w:tabs>
          <w:tab w:val="num" w:pos="1560"/>
        </w:tabs>
        <w:ind w:left="1560" w:hanging="360"/>
      </w:pPr>
      <w:rPr>
        <w:rFonts w:ascii="Times New Roman" w:hAnsi="Times New Roman"/>
        <w:b w:val="0"/>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15:restartNumberingAfterBreak="0">
    <w:nsid w:val="0000001C"/>
    <w:multiLevelType w:val="singleLevel"/>
    <w:tmpl w:val="0000001C"/>
    <w:name w:val="WW8Num28"/>
    <w:lvl w:ilvl="0">
      <w:start w:val="1"/>
      <w:numFmt w:val="decimal"/>
      <w:lvlText w:val="%1."/>
      <w:lvlJc w:val="left"/>
      <w:pPr>
        <w:tabs>
          <w:tab w:val="num" w:pos="360"/>
        </w:tabs>
        <w:ind w:left="360" w:hanging="360"/>
      </w:pPr>
    </w:lvl>
  </w:abstractNum>
  <w:abstractNum w:abstractNumId="4" w15:restartNumberingAfterBreak="0">
    <w:nsid w:val="00000025"/>
    <w:multiLevelType w:val="singleLevel"/>
    <w:tmpl w:val="00000025"/>
    <w:name w:val="WW8Num37"/>
    <w:lvl w:ilvl="0">
      <w:start w:val="1"/>
      <w:numFmt w:val="bullet"/>
      <w:lvlText w:val=""/>
      <w:lvlJc w:val="left"/>
      <w:pPr>
        <w:tabs>
          <w:tab w:val="num" w:pos="1866"/>
        </w:tabs>
        <w:ind w:left="1866" w:hanging="360"/>
      </w:pPr>
      <w:rPr>
        <w:rFonts w:ascii="Wingdings" w:hAnsi="Wingdings"/>
        <w:b w:val="0"/>
        <w:i w:val="0"/>
      </w:rPr>
    </w:lvl>
  </w:abstractNum>
  <w:abstractNum w:abstractNumId="5" w15:restartNumberingAfterBreak="0">
    <w:nsid w:val="01F967AE"/>
    <w:multiLevelType w:val="hybridMultilevel"/>
    <w:tmpl w:val="88D0318A"/>
    <w:lvl w:ilvl="0" w:tplc="32B6F82A">
      <w:start w:val="1"/>
      <w:numFmt w:val="lowerLetter"/>
      <w:lvlText w:val="%1)"/>
      <w:lvlJc w:val="left"/>
      <w:pPr>
        <w:tabs>
          <w:tab w:val="num" w:pos="786"/>
        </w:tabs>
        <w:ind w:left="786"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26D448A"/>
    <w:multiLevelType w:val="singleLevel"/>
    <w:tmpl w:val="0405000F"/>
    <w:lvl w:ilvl="0">
      <w:start w:val="1"/>
      <w:numFmt w:val="decimal"/>
      <w:lvlText w:val="%1."/>
      <w:lvlJc w:val="left"/>
      <w:pPr>
        <w:tabs>
          <w:tab w:val="num" w:pos="720"/>
        </w:tabs>
        <w:ind w:left="720" w:hanging="360"/>
      </w:pPr>
      <w:rPr>
        <w:rFonts w:hint="default"/>
      </w:rPr>
    </w:lvl>
  </w:abstractNum>
  <w:abstractNum w:abstractNumId="7" w15:restartNumberingAfterBreak="0">
    <w:nsid w:val="03D94862"/>
    <w:multiLevelType w:val="singleLevel"/>
    <w:tmpl w:val="48EC0E58"/>
    <w:lvl w:ilvl="0">
      <w:start w:val="2"/>
      <w:numFmt w:val="decimal"/>
      <w:lvlText w:val="%1."/>
      <w:lvlJc w:val="left"/>
      <w:pPr>
        <w:tabs>
          <w:tab w:val="num" w:pos="360"/>
        </w:tabs>
        <w:ind w:left="360" w:hanging="360"/>
      </w:pPr>
      <w:rPr>
        <w:rFonts w:cs="Times New Roman" w:hint="default"/>
      </w:rPr>
    </w:lvl>
  </w:abstractNum>
  <w:abstractNum w:abstractNumId="8" w15:restartNumberingAfterBreak="0">
    <w:nsid w:val="08F5472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9" w15:restartNumberingAfterBreak="0">
    <w:nsid w:val="0A5046FB"/>
    <w:multiLevelType w:val="hybridMultilevel"/>
    <w:tmpl w:val="AD8C4388"/>
    <w:lvl w:ilvl="0" w:tplc="4A16BCF8">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428"/>
        </w:tabs>
        <w:ind w:left="1428" w:hanging="360"/>
      </w:pPr>
    </w:lvl>
    <w:lvl w:ilvl="2" w:tplc="0405001B" w:tentative="1">
      <w:start w:val="1"/>
      <w:numFmt w:val="lowerRoman"/>
      <w:lvlText w:val="%3."/>
      <w:lvlJc w:val="right"/>
      <w:pPr>
        <w:tabs>
          <w:tab w:val="num" w:pos="2148"/>
        </w:tabs>
        <w:ind w:left="2148" w:hanging="180"/>
      </w:pPr>
    </w:lvl>
    <w:lvl w:ilvl="3" w:tplc="0405000F" w:tentative="1">
      <w:start w:val="1"/>
      <w:numFmt w:val="decimal"/>
      <w:lvlText w:val="%4."/>
      <w:lvlJc w:val="left"/>
      <w:pPr>
        <w:tabs>
          <w:tab w:val="num" w:pos="2868"/>
        </w:tabs>
        <w:ind w:left="2868" w:hanging="360"/>
      </w:pPr>
    </w:lvl>
    <w:lvl w:ilvl="4" w:tplc="04050019" w:tentative="1">
      <w:start w:val="1"/>
      <w:numFmt w:val="lowerLetter"/>
      <w:lvlText w:val="%5."/>
      <w:lvlJc w:val="left"/>
      <w:pPr>
        <w:tabs>
          <w:tab w:val="num" w:pos="3588"/>
        </w:tabs>
        <w:ind w:left="3588" w:hanging="360"/>
      </w:pPr>
    </w:lvl>
    <w:lvl w:ilvl="5" w:tplc="0405001B" w:tentative="1">
      <w:start w:val="1"/>
      <w:numFmt w:val="lowerRoman"/>
      <w:lvlText w:val="%6."/>
      <w:lvlJc w:val="right"/>
      <w:pPr>
        <w:tabs>
          <w:tab w:val="num" w:pos="4308"/>
        </w:tabs>
        <w:ind w:left="4308" w:hanging="180"/>
      </w:pPr>
    </w:lvl>
    <w:lvl w:ilvl="6" w:tplc="0405000F" w:tentative="1">
      <w:start w:val="1"/>
      <w:numFmt w:val="decimal"/>
      <w:lvlText w:val="%7."/>
      <w:lvlJc w:val="left"/>
      <w:pPr>
        <w:tabs>
          <w:tab w:val="num" w:pos="5028"/>
        </w:tabs>
        <w:ind w:left="5028" w:hanging="360"/>
      </w:pPr>
    </w:lvl>
    <w:lvl w:ilvl="7" w:tplc="04050019" w:tentative="1">
      <w:start w:val="1"/>
      <w:numFmt w:val="lowerLetter"/>
      <w:lvlText w:val="%8."/>
      <w:lvlJc w:val="left"/>
      <w:pPr>
        <w:tabs>
          <w:tab w:val="num" w:pos="5748"/>
        </w:tabs>
        <w:ind w:left="5748" w:hanging="360"/>
      </w:pPr>
    </w:lvl>
    <w:lvl w:ilvl="8" w:tplc="0405001B" w:tentative="1">
      <w:start w:val="1"/>
      <w:numFmt w:val="lowerRoman"/>
      <w:lvlText w:val="%9."/>
      <w:lvlJc w:val="right"/>
      <w:pPr>
        <w:tabs>
          <w:tab w:val="num" w:pos="6468"/>
        </w:tabs>
        <w:ind w:left="6468" w:hanging="180"/>
      </w:pPr>
    </w:lvl>
  </w:abstractNum>
  <w:abstractNum w:abstractNumId="10" w15:restartNumberingAfterBreak="0">
    <w:nsid w:val="0B88238A"/>
    <w:multiLevelType w:val="hybridMultilevel"/>
    <w:tmpl w:val="33BC07A6"/>
    <w:lvl w:ilvl="0" w:tplc="32B6F82A">
      <w:start w:val="1"/>
      <w:numFmt w:val="lowerLetter"/>
      <w:lvlText w:val="%1)"/>
      <w:lvlJc w:val="left"/>
      <w:pPr>
        <w:tabs>
          <w:tab w:val="num" w:pos="1068"/>
        </w:tabs>
        <w:ind w:left="1068" w:hanging="360"/>
      </w:pPr>
      <w:rPr>
        <w:rFonts w:cs="Times New Roman" w:hint="default"/>
      </w:rPr>
    </w:lvl>
    <w:lvl w:ilvl="1" w:tplc="04050019">
      <w:start w:val="1"/>
      <w:numFmt w:val="lowerLetter"/>
      <w:lvlText w:val="%2."/>
      <w:lvlJc w:val="left"/>
      <w:pPr>
        <w:tabs>
          <w:tab w:val="num" w:pos="1722"/>
        </w:tabs>
        <w:ind w:left="1722" w:hanging="360"/>
      </w:pPr>
    </w:lvl>
    <w:lvl w:ilvl="2" w:tplc="0405001B" w:tentative="1">
      <w:start w:val="1"/>
      <w:numFmt w:val="lowerRoman"/>
      <w:lvlText w:val="%3."/>
      <w:lvlJc w:val="right"/>
      <w:pPr>
        <w:tabs>
          <w:tab w:val="num" w:pos="2442"/>
        </w:tabs>
        <w:ind w:left="2442" w:hanging="180"/>
      </w:pPr>
    </w:lvl>
    <w:lvl w:ilvl="3" w:tplc="0405000F" w:tentative="1">
      <w:start w:val="1"/>
      <w:numFmt w:val="decimal"/>
      <w:lvlText w:val="%4."/>
      <w:lvlJc w:val="left"/>
      <w:pPr>
        <w:tabs>
          <w:tab w:val="num" w:pos="3162"/>
        </w:tabs>
        <w:ind w:left="3162" w:hanging="360"/>
      </w:pPr>
    </w:lvl>
    <w:lvl w:ilvl="4" w:tplc="04050019" w:tentative="1">
      <w:start w:val="1"/>
      <w:numFmt w:val="lowerLetter"/>
      <w:lvlText w:val="%5."/>
      <w:lvlJc w:val="left"/>
      <w:pPr>
        <w:tabs>
          <w:tab w:val="num" w:pos="3882"/>
        </w:tabs>
        <w:ind w:left="3882" w:hanging="360"/>
      </w:pPr>
    </w:lvl>
    <w:lvl w:ilvl="5" w:tplc="0405001B" w:tentative="1">
      <w:start w:val="1"/>
      <w:numFmt w:val="lowerRoman"/>
      <w:lvlText w:val="%6."/>
      <w:lvlJc w:val="right"/>
      <w:pPr>
        <w:tabs>
          <w:tab w:val="num" w:pos="4602"/>
        </w:tabs>
        <w:ind w:left="4602" w:hanging="180"/>
      </w:pPr>
    </w:lvl>
    <w:lvl w:ilvl="6" w:tplc="0405000F" w:tentative="1">
      <w:start w:val="1"/>
      <w:numFmt w:val="decimal"/>
      <w:lvlText w:val="%7."/>
      <w:lvlJc w:val="left"/>
      <w:pPr>
        <w:tabs>
          <w:tab w:val="num" w:pos="5322"/>
        </w:tabs>
        <w:ind w:left="5322" w:hanging="360"/>
      </w:pPr>
    </w:lvl>
    <w:lvl w:ilvl="7" w:tplc="04050019" w:tentative="1">
      <w:start w:val="1"/>
      <w:numFmt w:val="lowerLetter"/>
      <w:lvlText w:val="%8."/>
      <w:lvlJc w:val="left"/>
      <w:pPr>
        <w:tabs>
          <w:tab w:val="num" w:pos="6042"/>
        </w:tabs>
        <w:ind w:left="6042" w:hanging="360"/>
      </w:pPr>
    </w:lvl>
    <w:lvl w:ilvl="8" w:tplc="0405001B" w:tentative="1">
      <w:start w:val="1"/>
      <w:numFmt w:val="lowerRoman"/>
      <w:lvlText w:val="%9."/>
      <w:lvlJc w:val="right"/>
      <w:pPr>
        <w:tabs>
          <w:tab w:val="num" w:pos="6762"/>
        </w:tabs>
        <w:ind w:left="6762" w:hanging="180"/>
      </w:pPr>
    </w:lvl>
  </w:abstractNum>
  <w:abstractNum w:abstractNumId="11" w15:restartNumberingAfterBreak="0">
    <w:nsid w:val="102F7DCD"/>
    <w:multiLevelType w:val="multilevel"/>
    <w:tmpl w:val="F3B02BC6"/>
    <w:lvl w:ilvl="0">
      <w:start w:val="1"/>
      <w:numFmt w:val="decimal"/>
      <w:lvlText w:val="%1."/>
      <w:lvlJc w:val="left"/>
      <w:pPr>
        <w:tabs>
          <w:tab w:val="num" w:pos="360"/>
        </w:tabs>
        <w:ind w:left="360" w:hanging="360"/>
      </w:pPr>
      <w:rPr>
        <w:rFonts w:cs="Times New Roman" w:hint="default"/>
      </w:rPr>
    </w:lvl>
    <w:lvl w:ilvl="1">
      <w:start w:val="10"/>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2" w15:restartNumberingAfterBreak="0">
    <w:nsid w:val="20046316"/>
    <w:multiLevelType w:val="hybridMultilevel"/>
    <w:tmpl w:val="23D2A992"/>
    <w:lvl w:ilvl="0" w:tplc="32B6F82A">
      <w:start w:val="1"/>
      <w:numFmt w:val="lowerLetter"/>
      <w:lvlText w:val="%1)"/>
      <w:lvlJc w:val="left"/>
      <w:pPr>
        <w:tabs>
          <w:tab w:val="num" w:pos="786"/>
        </w:tabs>
        <w:ind w:left="786"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B77340C"/>
    <w:multiLevelType w:val="multilevel"/>
    <w:tmpl w:val="6C406136"/>
    <w:lvl w:ilvl="0">
      <w:start w:val="3"/>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4" w15:restartNumberingAfterBreak="0">
    <w:nsid w:val="34B40FD7"/>
    <w:multiLevelType w:val="hybridMultilevel"/>
    <w:tmpl w:val="663C8E30"/>
    <w:lvl w:ilvl="0" w:tplc="60EA466A">
      <w:start w:val="1"/>
      <w:numFmt w:val="decimal"/>
      <w:lvlText w:val="%1."/>
      <w:lvlJc w:val="left"/>
      <w:pPr>
        <w:ind w:left="360" w:hanging="360"/>
      </w:pPr>
      <w:rPr>
        <w:rFonts w:ascii="Arial" w:hAnsi="Arial" w:cs="Arial" w:hint="default"/>
        <w:sz w:val="22"/>
        <w:szCs w:val="22"/>
      </w:rPr>
    </w:lvl>
    <w:lvl w:ilvl="1" w:tplc="8EE20FD4">
      <w:start w:val="1"/>
      <w:numFmt w:val="lowerLetter"/>
      <w:lvlText w:val="%2."/>
      <w:lvlJc w:val="left"/>
      <w:pPr>
        <w:ind w:left="1080" w:hanging="360"/>
      </w:pPr>
      <w:rPr>
        <w:rFonts w:ascii="Arial" w:hAnsi="Arial" w:cs="Arial" w:hint="default"/>
        <w:b w:val="0"/>
        <w:sz w:val="22"/>
        <w:szCs w:val="22"/>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4D345A0"/>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357E6739"/>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37562152"/>
    <w:multiLevelType w:val="hybridMultilevel"/>
    <w:tmpl w:val="005AE0BE"/>
    <w:lvl w:ilvl="0" w:tplc="32B6F82A">
      <w:start w:val="1"/>
      <w:numFmt w:val="lowerLetter"/>
      <w:lvlText w:val="%1)"/>
      <w:lvlJc w:val="left"/>
      <w:pPr>
        <w:tabs>
          <w:tab w:val="num" w:pos="786"/>
        </w:tabs>
        <w:ind w:left="786"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1C566EC"/>
    <w:multiLevelType w:val="hybridMultilevel"/>
    <w:tmpl w:val="8EA85B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30974E4"/>
    <w:multiLevelType w:val="multilevel"/>
    <w:tmpl w:val="3F46AF2E"/>
    <w:lvl w:ilvl="0">
      <w:start w:val="1"/>
      <w:numFmt w:val="none"/>
      <w:pStyle w:val="Nadpis1"/>
      <w:lvlText w:val=""/>
      <w:lvlJc w:val="left"/>
      <w:pPr>
        <w:tabs>
          <w:tab w:val="num" w:pos="360"/>
        </w:tabs>
      </w:pPr>
      <w:rPr>
        <w:rFonts w:cs="Times New Roman"/>
      </w:rPr>
    </w:lvl>
    <w:lvl w:ilvl="1">
      <w:start w:val="1"/>
      <w:numFmt w:val="decimalZero"/>
      <w:pStyle w:val="Nadpis2"/>
      <w:isLgl/>
      <w:lvlText w:val="oddíl %1.%2"/>
      <w:lvlJc w:val="left"/>
      <w:pPr>
        <w:tabs>
          <w:tab w:val="num" w:pos="720"/>
        </w:tabs>
      </w:pPr>
      <w:rPr>
        <w:rFonts w:cs="Times New Roman"/>
      </w:rPr>
    </w:lvl>
    <w:lvl w:ilvl="2">
      <w:start w:val="1"/>
      <w:numFmt w:val="lowerLetter"/>
      <w:pStyle w:val="Nadpis3"/>
      <w:lvlText w:val="(%3)"/>
      <w:lvlJc w:val="left"/>
      <w:pPr>
        <w:tabs>
          <w:tab w:val="num" w:pos="720"/>
        </w:tabs>
        <w:ind w:left="720" w:hanging="432"/>
      </w:pPr>
      <w:rPr>
        <w:rFonts w:cs="Times New Roman"/>
      </w:rPr>
    </w:lvl>
    <w:lvl w:ilvl="3">
      <w:start w:val="1"/>
      <w:numFmt w:val="lowerRoman"/>
      <w:pStyle w:val="Nadpis4"/>
      <w:lvlText w:val="(%4)"/>
      <w:lvlJc w:val="right"/>
      <w:pPr>
        <w:tabs>
          <w:tab w:val="num" w:pos="864"/>
        </w:tabs>
        <w:ind w:left="864" w:hanging="144"/>
      </w:pPr>
      <w:rPr>
        <w:rFonts w:cs="Times New Roman"/>
      </w:rPr>
    </w:lvl>
    <w:lvl w:ilvl="4">
      <w:start w:val="1"/>
      <w:numFmt w:val="decimal"/>
      <w:pStyle w:val="Nadpis5"/>
      <w:lvlText w:val="%5)"/>
      <w:lvlJc w:val="left"/>
      <w:pPr>
        <w:tabs>
          <w:tab w:val="num" w:pos="1008"/>
        </w:tabs>
        <w:ind w:left="1008" w:hanging="432"/>
      </w:pPr>
      <w:rPr>
        <w:rFonts w:cs="Times New Roman"/>
      </w:rPr>
    </w:lvl>
    <w:lvl w:ilvl="5">
      <w:start w:val="1"/>
      <w:numFmt w:val="lowerLetter"/>
      <w:pStyle w:val="Nadpis6"/>
      <w:lvlText w:val="%6)"/>
      <w:lvlJc w:val="left"/>
      <w:pPr>
        <w:tabs>
          <w:tab w:val="num" w:pos="1152"/>
        </w:tabs>
        <w:ind w:left="1152" w:hanging="432"/>
      </w:pPr>
      <w:rPr>
        <w:rFonts w:cs="Times New Roman"/>
      </w:rPr>
    </w:lvl>
    <w:lvl w:ilvl="6">
      <w:start w:val="1"/>
      <w:numFmt w:val="lowerRoman"/>
      <w:pStyle w:val="Nadpis7"/>
      <w:lvlText w:val="%7)"/>
      <w:lvlJc w:val="right"/>
      <w:pPr>
        <w:tabs>
          <w:tab w:val="num" w:pos="1296"/>
        </w:tabs>
        <w:ind w:left="1296" w:hanging="288"/>
      </w:pPr>
      <w:rPr>
        <w:rFonts w:cs="Times New Roman"/>
      </w:rPr>
    </w:lvl>
    <w:lvl w:ilvl="7">
      <w:start w:val="1"/>
      <w:numFmt w:val="lowerLetter"/>
      <w:pStyle w:val="Nadpis8"/>
      <w:lvlText w:val="%8."/>
      <w:lvlJc w:val="left"/>
      <w:pPr>
        <w:tabs>
          <w:tab w:val="num" w:pos="1440"/>
        </w:tabs>
        <w:ind w:left="1440" w:hanging="432"/>
      </w:pPr>
      <w:rPr>
        <w:rFonts w:cs="Times New Roman"/>
      </w:rPr>
    </w:lvl>
    <w:lvl w:ilvl="8">
      <w:start w:val="1"/>
      <w:numFmt w:val="lowerRoman"/>
      <w:pStyle w:val="Nadpis9"/>
      <w:lvlText w:val="%9."/>
      <w:lvlJc w:val="right"/>
      <w:pPr>
        <w:tabs>
          <w:tab w:val="num" w:pos="1584"/>
        </w:tabs>
        <w:ind w:left="1584" w:hanging="144"/>
      </w:pPr>
      <w:rPr>
        <w:rFonts w:cs="Times New Roman"/>
      </w:rPr>
    </w:lvl>
  </w:abstractNum>
  <w:abstractNum w:abstractNumId="20" w15:restartNumberingAfterBreak="0">
    <w:nsid w:val="46F61F88"/>
    <w:multiLevelType w:val="hybridMultilevel"/>
    <w:tmpl w:val="BD029E52"/>
    <w:lvl w:ilvl="0" w:tplc="236C4BEA">
      <w:start w:val="1"/>
      <w:numFmt w:val="decimal"/>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538F4C71"/>
    <w:multiLevelType w:val="hybridMultilevel"/>
    <w:tmpl w:val="8A24267A"/>
    <w:lvl w:ilvl="0" w:tplc="E256953A">
      <w:start w:val="1"/>
      <w:numFmt w:val="decimal"/>
      <w:lvlText w:val="%1."/>
      <w:lvlJc w:val="left"/>
      <w:pPr>
        <w:ind w:left="786" w:hanging="360"/>
      </w:pPr>
      <w:rPr>
        <w:rFonts w:cs="Times New Roman"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55612392"/>
    <w:multiLevelType w:val="hybridMultilevel"/>
    <w:tmpl w:val="8516464E"/>
    <w:lvl w:ilvl="0" w:tplc="04050001">
      <w:start w:val="1"/>
      <w:numFmt w:val="bullet"/>
      <w:lvlText w:val=""/>
      <w:lvlJc w:val="left"/>
      <w:pPr>
        <w:ind w:left="1786" w:hanging="360"/>
      </w:pPr>
      <w:rPr>
        <w:rFonts w:ascii="Symbol" w:hAnsi="Symbol" w:hint="default"/>
      </w:rPr>
    </w:lvl>
    <w:lvl w:ilvl="1" w:tplc="04050003" w:tentative="1">
      <w:start w:val="1"/>
      <w:numFmt w:val="bullet"/>
      <w:lvlText w:val="o"/>
      <w:lvlJc w:val="left"/>
      <w:pPr>
        <w:ind w:left="2506" w:hanging="360"/>
      </w:pPr>
      <w:rPr>
        <w:rFonts w:ascii="Courier New" w:hAnsi="Courier New" w:cs="Courier New" w:hint="default"/>
      </w:rPr>
    </w:lvl>
    <w:lvl w:ilvl="2" w:tplc="04050005" w:tentative="1">
      <w:start w:val="1"/>
      <w:numFmt w:val="bullet"/>
      <w:lvlText w:val=""/>
      <w:lvlJc w:val="left"/>
      <w:pPr>
        <w:ind w:left="3226" w:hanging="360"/>
      </w:pPr>
      <w:rPr>
        <w:rFonts w:ascii="Wingdings" w:hAnsi="Wingdings" w:hint="default"/>
      </w:rPr>
    </w:lvl>
    <w:lvl w:ilvl="3" w:tplc="04050001" w:tentative="1">
      <w:start w:val="1"/>
      <w:numFmt w:val="bullet"/>
      <w:lvlText w:val=""/>
      <w:lvlJc w:val="left"/>
      <w:pPr>
        <w:ind w:left="3946" w:hanging="360"/>
      </w:pPr>
      <w:rPr>
        <w:rFonts w:ascii="Symbol" w:hAnsi="Symbol" w:hint="default"/>
      </w:rPr>
    </w:lvl>
    <w:lvl w:ilvl="4" w:tplc="04050003" w:tentative="1">
      <w:start w:val="1"/>
      <w:numFmt w:val="bullet"/>
      <w:lvlText w:val="o"/>
      <w:lvlJc w:val="left"/>
      <w:pPr>
        <w:ind w:left="4666" w:hanging="360"/>
      </w:pPr>
      <w:rPr>
        <w:rFonts w:ascii="Courier New" w:hAnsi="Courier New" w:cs="Courier New" w:hint="default"/>
      </w:rPr>
    </w:lvl>
    <w:lvl w:ilvl="5" w:tplc="04050005" w:tentative="1">
      <w:start w:val="1"/>
      <w:numFmt w:val="bullet"/>
      <w:lvlText w:val=""/>
      <w:lvlJc w:val="left"/>
      <w:pPr>
        <w:ind w:left="5386" w:hanging="360"/>
      </w:pPr>
      <w:rPr>
        <w:rFonts w:ascii="Wingdings" w:hAnsi="Wingdings" w:hint="default"/>
      </w:rPr>
    </w:lvl>
    <w:lvl w:ilvl="6" w:tplc="04050001" w:tentative="1">
      <w:start w:val="1"/>
      <w:numFmt w:val="bullet"/>
      <w:lvlText w:val=""/>
      <w:lvlJc w:val="left"/>
      <w:pPr>
        <w:ind w:left="6106" w:hanging="360"/>
      </w:pPr>
      <w:rPr>
        <w:rFonts w:ascii="Symbol" w:hAnsi="Symbol" w:hint="default"/>
      </w:rPr>
    </w:lvl>
    <w:lvl w:ilvl="7" w:tplc="04050003" w:tentative="1">
      <w:start w:val="1"/>
      <w:numFmt w:val="bullet"/>
      <w:lvlText w:val="o"/>
      <w:lvlJc w:val="left"/>
      <w:pPr>
        <w:ind w:left="6826" w:hanging="360"/>
      </w:pPr>
      <w:rPr>
        <w:rFonts w:ascii="Courier New" w:hAnsi="Courier New" w:cs="Courier New" w:hint="default"/>
      </w:rPr>
    </w:lvl>
    <w:lvl w:ilvl="8" w:tplc="04050005" w:tentative="1">
      <w:start w:val="1"/>
      <w:numFmt w:val="bullet"/>
      <w:lvlText w:val=""/>
      <w:lvlJc w:val="left"/>
      <w:pPr>
        <w:ind w:left="7546" w:hanging="360"/>
      </w:pPr>
      <w:rPr>
        <w:rFonts w:ascii="Wingdings" w:hAnsi="Wingdings" w:hint="default"/>
      </w:rPr>
    </w:lvl>
  </w:abstractNum>
  <w:abstractNum w:abstractNumId="23" w15:restartNumberingAfterBreak="0">
    <w:nsid w:val="578B2F6A"/>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24" w15:restartNumberingAfterBreak="0">
    <w:nsid w:val="57970234"/>
    <w:multiLevelType w:val="hybridMultilevel"/>
    <w:tmpl w:val="114C17CC"/>
    <w:lvl w:ilvl="0" w:tplc="553655AA">
      <w:start w:val="1"/>
      <w:numFmt w:val="decimal"/>
      <w:lvlText w:val="%1."/>
      <w:lvlJc w:val="left"/>
      <w:pPr>
        <w:ind w:left="360" w:hanging="360"/>
      </w:pPr>
      <w:rPr>
        <w:b w:val="0"/>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8783B4A"/>
    <w:multiLevelType w:val="hybridMultilevel"/>
    <w:tmpl w:val="B152162A"/>
    <w:lvl w:ilvl="0" w:tplc="32B6F82A">
      <w:start w:val="1"/>
      <w:numFmt w:val="lowerLetter"/>
      <w:lvlText w:val="%1)"/>
      <w:lvlJc w:val="left"/>
      <w:pPr>
        <w:tabs>
          <w:tab w:val="num" w:pos="786"/>
        </w:tabs>
        <w:ind w:left="786" w:hanging="360"/>
      </w:pPr>
      <w:rPr>
        <w:rFonts w:cs="Times New Roman" w:hint="default"/>
        <w:sz w:val="22"/>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6" w15:restartNumberingAfterBreak="0">
    <w:nsid w:val="5C3362DC"/>
    <w:multiLevelType w:val="hybridMultilevel"/>
    <w:tmpl w:val="8AF434AA"/>
    <w:lvl w:ilvl="0" w:tplc="136A48F2">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FE2003"/>
    <w:multiLevelType w:val="hybridMultilevel"/>
    <w:tmpl w:val="7F7C2AD4"/>
    <w:lvl w:ilvl="0" w:tplc="EA207BA4">
      <w:start w:val="1"/>
      <w:numFmt w:val="decimal"/>
      <w:lvlText w:val="%1."/>
      <w:lvlJc w:val="left"/>
      <w:pPr>
        <w:tabs>
          <w:tab w:val="num" w:pos="360"/>
        </w:tabs>
        <w:ind w:left="360" w:hanging="360"/>
      </w:pPr>
      <w:rPr>
        <w:rFonts w:hint="default"/>
        <w:b w:val="0"/>
        <w:sz w:val="20"/>
      </w:rPr>
    </w:lvl>
    <w:lvl w:ilvl="1" w:tplc="04050019">
      <w:start w:val="1"/>
      <w:numFmt w:val="lowerLetter"/>
      <w:lvlText w:val="%2."/>
      <w:lvlJc w:val="left"/>
      <w:pPr>
        <w:tabs>
          <w:tab w:val="num" w:pos="1014"/>
        </w:tabs>
        <w:ind w:left="1014" w:hanging="360"/>
      </w:pPr>
    </w:lvl>
    <w:lvl w:ilvl="2" w:tplc="0405001B">
      <w:start w:val="1"/>
      <w:numFmt w:val="lowerRoman"/>
      <w:lvlText w:val="%3."/>
      <w:lvlJc w:val="right"/>
      <w:pPr>
        <w:tabs>
          <w:tab w:val="num" w:pos="1734"/>
        </w:tabs>
        <w:ind w:left="1734" w:hanging="180"/>
      </w:pPr>
    </w:lvl>
    <w:lvl w:ilvl="3" w:tplc="0405000F" w:tentative="1">
      <w:start w:val="1"/>
      <w:numFmt w:val="decimal"/>
      <w:lvlText w:val="%4."/>
      <w:lvlJc w:val="left"/>
      <w:pPr>
        <w:tabs>
          <w:tab w:val="num" w:pos="2454"/>
        </w:tabs>
        <w:ind w:left="2454" w:hanging="360"/>
      </w:pPr>
    </w:lvl>
    <w:lvl w:ilvl="4" w:tplc="04050019" w:tentative="1">
      <w:start w:val="1"/>
      <w:numFmt w:val="lowerLetter"/>
      <w:lvlText w:val="%5."/>
      <w:lvlJc w:val="left"/>
      <w:pPr>
        <w:tabs>
          <w:tab w:val="num" w:pos="3174"/>
        </w:tabs>
        <w:ind w:left="3174" w:hanging="360"/>
      </w:pPr>
    </w:lvl>
    <w:lvl w:ilvl="5" w:tplc="0405001B" w:tentative="1">
      <w:start w:val="1"/>
      <w:numFmt w:val="lowerRoman"/>
      <w:lvlText w:val="%6."/>
      <w:lvlJc w:val="right"/>
      <w:pPr>
        <w:tabs>
          <w:tab w:val="num" w:pos="3894"/>
        </w:tabs>
        <w:ind w:left="3894" w:hanging="180"/>
      </w:pPr>
    </w:lvl>
    <w:lvl w:ilvl="6" w:tplc="0405000F" w:tentative="1">
      <w:start w:val="1"/>
      <w:numFmt w:val="decimal"/>
      <w:lvlText w:val="%7."/>
      <w:lvlJc w:val="left"/>
      <w:pPr>
        <w:tabs>
          <w:tab w:val="num" w:pos="4614"/>
        </w:tabs>
        <w:ind w:left="4614" w:hanging="360"/>
      </w:pPr>
    </w:lvl>
    <w:lvl w:ilvl="7" w:tplc="04050019" w:tentative="1">
      <w:start w:val="1"/>
      <w:numFmt w:val="lowerLetter"/>
      <w:lvlText w:val="%8."/>
      <w:lvlJc w:val="left"/>
      <w:pPr>
        <w:tabs>
          <w:tab w:val="num" w:pos="5334"/>
        </w:tabs>
        <w:ind w:left="5334" w:hanging="360"/>
      </w:pPr>
    </w:lvl>
    <w:lvl w:ilvl="8" w:tplc="0405001B" w:tentative="1">
      <w:start w:val="1"/>
      <w:numFmt w:val="lowerRoman"/>
      <w:lvlText w:val="%9."/>
      <w:lvlJc w:val="right"/>
      <w:pPr>
        <w:tabs>
          <w:tab w:val="num" w:pos="6054"/>
        </w:tabs>
        <w:ind w:left="6054" w:hanging="180"/>
      </w:pPr>
    </w:lvl>
  </w:abstractNum>
  <w:abstractNum w:abstractNumId="28" w15:restartNumberingAfterBreak="0">
    <w:nsid w:val="693A1C1B"/>
    <w:multiLevelType w:val="hybridMultilevel"/>
    <w:tmpl w:val="C276DAC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327C0A"/>
    <w:multiLevelType w:val="multilevel"/>
    <w:tmpl w:val="403816FA"/>
    <w:lvl w:ilvl="0">
      <w:start w:val="1"/>
      <w:numFmt w:val="decimal"/>
      <w:lvlText w:val="%1."/>
      <w:lvlJc w:val="left"/>
      <w:pPr>
        <w:tabs>
          <w:tab w:val="num" w:pos="360"/>
        </w:tabs>
        <w:ind w:left="360" w:hanging="360"/>
      </w:pPr>
      <w:rPr>
        <w:rFonts w:cs="Times New Roman" w:hint="default"/>
        <w:sz w:val="22"/>
      </w:rPr>
    </w:lvl>
    <w:lvl w:ilvl="1">
      <w:start w:val="8"/>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30" w15:restartNumberingAfterBreak="0">
    <w:nsid w:val="6CF00773"/>
    <w:multiLevelType w:val="multilevel"/>
    <w:tmpl w:val="E8D0FA70"/>
    <w:lvl w:ilvl="0">
      <w:start w:val="1"/>
      <w:numFmt w:val="decimal"/>
      <w:lvlText w:val="%1."/>
      <w:lvlJc w:val="left"/>
      <w:pPr>
        <w:tabs>
          <w:tab w:val="num" w:pos="360"/>
        </w:tabs>
        <w:ind w:left="360" w:hanging="360"/>
      </w:pPr>
      <w:rPr>
        <w:rFonts w:cs="Times New Roman" w:hint="default"/>
      </w:rPr>
    </w:lvl>
    <w:lvl w:ilvl="1">
      <w:start w:val="4"/>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31" w15:restartNumberingAfterBreak="0">
    <w:nsid w:val="766D7C2B"/>
    <w:multiLevelType w:val="singleLevel"/>
    <w:tmpl w:val="AD287B50"/>
    <w:lvl w:ilvl="0">
      <w:start w:val="1"/>
      <w:numFmt w:val="lowerLetter"/>
      <w:lvlText w:val="%1)"/>
      <w:lvlJc w:val="left"/>
      <w:pPr>
        <w:tabs>
          <w:tab w:val="num" w:pos="720"/>
        </w:tabs>
        <w:ind w:left="720" w:hanging="360"/>
      </w:pPr>
      <w:rPr>
        <w:rFonts w:cs="Times New Roman" w:hint="default"/>
      </w:rPr>
    </w:lvl>
  </w:abstractNum>
  <w:abstractNum w:abstractNumId="32" w15:restartNumberingAfterBreak="0">
    <w:nsid w:val="77900E40"/>
    <w:multiLevelType w:val="hybridMultilevel"/>
    <w:tmpl w:val="E0E8A434"/>
    <w:lvl w:ilvl="0" w:tplc="32B6F82A">
      <w:start w:val="1"/>
      <w:numFmt w:val="lowerLetter"/>
      <w:lvlText w:val="%1)"/>
      <w:lvlJc w:val="left"/>
      <w:pPr>
        <w:tabs>
          <w:tab w:val="num" w:pos="786"/>
        </w:tabs>
        <w:ind w:left="786"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7BCA35E3"/>
    <w:multiLevelType w:val="hybridMultilevel"/>
    <w:tmpl w:val="C67065FA"/>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C006231"/>
    <w:multiLevelType w:val="hybridMultilevel"/>
    <w:tmpl w:val="9E5CA3A6"/>
    <w:lvl w:ilvl="0" w:tplc="AD287B50">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CE95C32"/>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36" w15:restartNumberingAfterBreak="0">
    <w:nsid w:val="7F9A0FA2"/>
    <w:multiLevelType w:val="singleLevel"/>
    <w:tmpl w:val="DAE29524"/>
    <w:lvl w:ilvl="0">
      <w:start w:val="1"/>
      <w:numFmt w:val="lowerLetter"/>
      <w:lvlText w:val="%1)"/>
      <w:lvlJc w:val="left"/>
      <w:pPr>
        <w:tabs>
          <w:tab w:val="num" w:pos="814"/>
        </w:tabs>
        <w:ind w:left="814" w:hanging="360"/>
      </w:pPr>
      <w:rPr>
        <w:rFonts w:cs="Times New Roman" w:hint="default"/>
      </w:rPr>
    </w:lvl>
  </w:abstractNum>
  <w:num w:numId="1">
    <w:abstractNumId w:val="19"/>
  </w:num>
  <w:num w:numId="2">
    <w:abstractNumId w:val="7"/>
  </w:num>
  <w:num w:numId="3">
    <w:abstractNumId w:val="11"/>
  </w:num>
  <w:num w:numId="4">
    <w:abstractNumId w:val="29"/>
  </w:num>
  <w:num w:numId="5">
    <w:abstractNumId w:val="30"/>
  </w:num>
  <w:num w:numId="6">
    <w:abstractNumId w:val="15"/>
  </w:num>
  <w:num w:numId="7">
    <w:abstractNumId w:val="35"/>
  </w:num>
  <w:num w:numId="8">
    <w:abstractNumId w:val="8"/>
  </w:num>
  <w:num w:numId="9">
    <w:abstractNumId w:val="23"/>
  </w:num>
  <w:num w:numId="10">
    <w:abstractNumId w:val="13"/>
  </w:num>
  <w:num w:numId="11">
    <w:abstractNumId w:val="6"/>
  </w:num>
  <w:num w:numId="12">
    <w:abstractNumId w:val="36"/>
  </w:num>
  <w:num w:numId="13">
    <w:abstractNumId w:val="31"/>
  </w:num>
  <w:num w:numId="14">
    <w:abstractNumId w:val="9"/>
  </w:num>
  <w:num w:numId="15">
    <w:abstractNumId w:val="34"/>
  </w:num>
  <w:num w:numId="16">
    <w:abstractNumId w:val="10"/>
  </w:num>
  <w:num w:numId="17">
    <w:abstractNumId w:val="32"/>
  </w:num>
  <w:num w:numId="18">
    <w:abstractNumId w:val="5"/>
  </w:num>
  <w:num w:numId="19">
    <w:abstractNumId w:val="12"/>
  </w:num>
  <w:num w:numId="20">
    <w:abstractNumId w:val="25"/>
  </w:num>
  <w:num w:numId="21">
    <w:abstractNumId w:val="27"/>
  </w:num>
  <w:num w:numId="22">
    <w:abstractNumId w:val="17"/>
  </w:num>
  <w:num w:numId="23">
    <w:abstractNumId w:val="20"/>
  </w:num>
  <w:num w:numId="24">
    <w:abstractNumId w:val="26"/>
  </w:num>
  <w:num w:numId="25">
    <w:abstractNumId w:val="16"/>
  </w:num>
  <w:num w:numId="26">
    <w:abstractNumId w:val="33"/>
  </w:num>
  <w:num w:numId="27">
    <w:abstractNumId w:val="24"/>
  </w:num>
  <w:num w:numId="28">
    <w:abstractNumId w:val="22"/>
  </w:num>
  <w:num w:numId="29">
    <w:abstractNumId w:val="21"/>
  </w:num>
  <w:num w:numId="30">
    <w:abstractNumId w:val="28"/>
  </w:num>
  <w:num w:numId="31">
    <w:abstractNumId w:val="11"/>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4"/>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rošová Jitka">
    <w15:presenceInfo w15:providerId="AD" w15:userId="S-1-5-21-2713444437-2799346031-2589050068-12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8R4cwk4rlLv2kThP4zkFOYUdlbnvSJMrb+jyo38gaVSbr91xnnOWJ5GYeELItq/sMVbRi5iuMfUxdliVPkPkqQ==" w:salt="c7jkdVcRZVPOd4h9LMP/T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2CE"/>
    <w:rsid w:val="00000EF3"/>
    <w:rsid w:val="00006C3E"/>
    <w:rsid w:val="000102C7"/>
    <w:rsid w:val="000111A5"/>
    <w:rsid w:val="00013E06"/>
    <w:rsid w:val="00014D83"/>
    <w:rsid w:val="00015B2E"/>
    <w:rsid w:val="00015D9F"/>
    <w:rsid w:val="000202C4"/>
    <w:rsid w:val="0002618A"/>
    <w:rsid w:val="00031D3B"/>
    <w:rsid w:val="0003316D"/>
    <w:rsid w:val="00037C0D"/>
    <w:rsid w:val="00041AA1"/>
    <w:rsid w:val="00042A0D"/>
    <w:rsid w:val="000442A4"/>
    <w:rsid w:val="00045C89"/>
    <w:rsid w:val="000560C4"/>
    <w:rsid w:val="00057BFE"/>
    <w:rsid w:val="000642E5"/>
    <w:rsid w:val="00064960"/>
    <w:rsid w:val="000650CE"/>
    <w:rsid w:val="00071F1D"/>
    <w:rsid w:val="00072770"/>
    <w:rsid w:val="000733DA"/>
    <w:rsid w:val="00074F13"/>
    <w:rsid w:val="000777D0"/>
    <w:rsid w:val="00085195"/>
    <w:rsid w:val="0008587D"/>
    <w:rsid w:val="00087F95"/>
    <w:rsid w:val="00092158"/>
    <w:rsid w:val="00097A31"/>
    <w:rsid w:val="00097E09"/>
    <w:rsid w:val="000A0435"/>
    <w:rsid w:val="000A2793"/>
    <w:rsid w:val="000B3BB9"/>
    <w:rsid w:val="000B3F0F"/>
    <w:rsid w:val="000C2626"/>
    <w:rsid w:val="000C480E"/>
    <w:rsid w:val="000C4E96"/>
    <w:rsid w:val="000C7BA3"/>
    <w:rsid w:val="000D4C42"/>
    <w:rsid w:val="000E3ED7"/>
    <w:rsid w:val="000E7683"/>
    <w:rsid w:val="000F0C73"/>
    <w:rsid w:val="000F29ED"/>
    <w:rsid w:val="001006E4"/>
    <w:rsid w:val="00102F66"/>
    <w:rsid w:val="00103CB2"/>
    <w:rsid w:val="00103D43"/>
    <w:rsid w:val="0010534C"/>
    <w:rsid w:val="00107BB5"/>
    <w:rsid w:val="00114715"/>
    <w:rsid w:val="00115B42"/>
    <w:rsid w:val="00115C21"/>
    <w:rsid w:val="00115D0E"/>
    <w:rsid w:val="00115D16"/>
    <w:rsid w:val="00117130"/>
    <w:rsid w:val="00121D02"/>
    <w:rsid w:val="00121D86"/>
    <w:rsid w:val="00121F79"/>
    <w:rsid w:val="00122E92"/>
    <w:rsid w:val="001255A6"/>
    <w:rsid w:val="00125E00"/>
    <w:rsid w:val="001264A8"/>
    <w:rsid w:val="00126F37"/>
    <w:rsid w:val="00130820"/>
    <w:rsid w:val="00130C36"/>
    <w:rsid w:val="001451C8"/>
    <w:rsid w:val="00151640"/>
    <w:rsid w:val="00156EB5"/>
    <w:rsid w:val="00157FCD"/>
    <w:rsid w:val="00164443"/>
    <w:rsid w:val="00166F0C"/>
    <w:rsid w:val="001772A5"/>
    <w:rsid w:val="00186486"/>
    <w:rsid w:val="001903E0"/>
    <w:rsid w:val="00195236"/>
    <w:rsid w:val="0019794A"/>
    <w:rsid w:val="001A4178"/>
    <w:rsid w:val="001A4CAC"/>
    <w:rsid w:val="001A6A0A"/>
    <w:rsid w:val="001B0B84"/>
    <w:rsid w:val="001C6776"/>
    <w:rsid w:val="001D42EC"/>
    <w:rsid w:val="001D50FE"/>
    <w:rsid w:val="001D5A54"/>
    <w:rsid w:val="001D60F6"/>
    <w:rsid w:val="001D7334"/>
    <w:rsid w:val="001E09B0"/>
    <w:rsid w:val="001E49DD"/>
    <w:rsid w:val="001E5124"/>
    <w:rsid w:val="001E64D3"/>
    <w:rsid w:val="001E6EFF"/>
    <w:rsid w:val="001E79A9"/>
    <w:rsid w:val="001F0493"/>
    <w:rsid w:val="001F184D"/>
    <w:rsid w:val="001F3A14"/>
    <w:rsid w:val="001F4899"/>
    <w:rsid w:val="00200982"/>
    <w:rsid w:val="002010C6"/>
    <w:rsid w:val="00201AAC"/>
    <w:rsid w:val="002031C4"/>
    <w:rsid w:val="00210D0D"/>
    <w:rsid w:val="00211A7D"/>
    <w:rsid w:val="00216BE1"/>
    <w:rsid w:val="00216D2B"/>
    <w:rsid w:val="00217B1A"/>
    <w:rsid w:val="00221910"/>
    <w:rsid w:val="00226850"/>
    <w:rsid w:val="00226B70"/>
    <w:rsid w:val="00227647"/>
    <w:rsid w:val="00233633"/>
    <w:rsid w:val="00243593"/>
    <w:rsid w:val="0024375D"/>
    <w:rsid w:val="002447BC"/>
    <w:rsid w:val="002476E8"/>
    <w:rsid w:val="00257AB1"/>
    <w:rsid w:val="0026104F"/>
    <w:rsid w:val="00265D0D"/>
    <w:rsid w:val="00266197"/>
    <w:rsid w:val="00267662"/>
    <w:rsid w:val="002726A9"/>
    <w:rsid w:val="0027679D"/>
    <w:rsid w:val="002818DA"/>
    <w:rsid w:val="00282713"/>
    <w:rsid w:val="00283084"/>
    <w:rsid w:val="002927F7"/>
    <w:rsid w:val="00296807"/>
    <w:rsid w:val="002B3B73"/>
    <w:rsid w:val="002B4134"/>
    <w:rsid w:val="002B732D"/>
    <w:rsid w:val="002B7B84"/>
    <w:rsid w:val="002C3A43"/>
    <w:rsid w:val="002C3F93"/>
    <w:rsid w:val="002C713A"/>
    <w:rsid w:val="002C7B97"/>
    <w:rsid w:val="002D17A6"/>
    <w:rsid w:val="002D2402"/>
    <w:rsid w:val="002D24C2"/>
    <w:rsid w:val="002D2918"/>
    <w:rsid w:val="002D54F7"/>
    <w:rsid w:val="002E39A1"/>
    <w:rsid w:val="002E48D0"/>
    <w:rsid w:val="002F087F"/>
    <w:rsid w:val="00300C97"/>
    <w:rsid w:val="00302D6D"/>
    <w:rsid w:val="00304F70"/>
    <w:rsid w:val="003076DC"/>
    <w:rsid w:val="00312792"/>
    <w:rsid w:val="00313926"/>
    <w:rsid w:val="00316275"/>
    <w:rsid w:val="00317CDE"/>
    <w:rsid w:val="00317EEE"/>
    <w:rsid w:val="00322A23"/>
    <w:rsid w:val="003237CF"/>
    <w:rsid w:val="0032517A"/>
    <w:rsid w:val="00330107"/>
    <w:rsid w:val="00333B92"/>
    <w:rsid w:val="00334EEC"/>
    <w:rsid w:val="00335D25"/>
    <w:rsid w:val="003418B2"/>
    <w:rsid w:val="0034294A"/>
    <w:rsid w:val="003448F8"/>
    <w:rsid w:val="0034558E"/>
    <w:rsid w:val="00350C1B"/>
    <w:rsid w:val="00352B4F"/>
    <w:rsid w:val="00353DC0"/>
    <w:rsid w:val="003554A9"/>
    <w:rsid w:val="00355A55"/>
    <w:rsid w:val="003665E1"/>
    <w:rsid w:val="00367940"/>
    <w:rsid w:val="00371788"/>
    <w:rsid w:val="00373B0C"/>
    <w:rsid w:val="0037617A"/>
    <w:rsid w:val="00376A12"/>
    <w:rsid w:val="00377528"/>
    <w:rsid w:val="003776BD"/>
    <w:rsid w:val="00380529"/>
    <w:rsid w:val="00381E73"/>
    <w:rsid w:val="00391815"/>
    <w:rsid w:val="00393C82"/>
    <w:rsid w:val="00396A5B"/>
    <w:rsid w:val="00397731"/>
    <w:rsid w:val="003A4BA2"/>
    <w:rsid w:val="003B1037"/>
    <w:rsid w:val="003B4715"/>
    <w:rsid w:val="003B4BCC"/>
    <w:rsid w:val="003B7897"/>
    <w:rsid w:val="003B789A"/>
    <w:rsid w:val="003C0A6B"/>
    <w:rsid w:val="003C0BA4"/>
    <w:rsid w:val="003C37F0"/>
    <w:rsid w:val="003D57F6"/>
    <w:rsid w:val="003E1E57"/>
    <w:rsid w:val="003E6DEA"/>
    <w:rsid w:val="003F100D"/>
    <w:rsid w:val="003F147C"/>
    <w:rsid w:val="003F15A8"/>
    <w:rsid w:val="003F1AAE"/>
    <w:rsid w:val="003F5E66"/>
    <w:rsid w:val="003F722E"/>
    <w:rsid w:val="00407C1A"/>
    <w:rsid w:val="00412807"/>
    <w:rsid w:val="00413595"/>
    <w:rsid w:val="00420D32"/>
    <w:rsid w:val="004244E6"/>
    <w:rsid w:val="004252D6"/>
    <w:rsid w:val="00426DBF"/>
    <w:rsid w:val="004311A7"/>
    <w:rsid w:val="00433677"/>
    <w:rsid w:val="004343E0"/>
    <w:rsid w:val="0043482A"/>
    <w:rsid w:val="00434DEF"/>
    <w:rsid w:val="004367E5"/>
    <w:rsid w:val="0043718C"/>
    <w:rsid w:val="00442CD9"/>
    <w:rsid w:val="0044383E"/>
    <w:rsid w:val="00444681"/>
    <w:rsid w:val="00445344"/>
    <w:rsid w:val="004465BA"/>
    <w:rsid w:val="00447345"/>
    <w:rsid w:val="004477C1"/>
    <w:rsid w:val="00451534"/>
    <w:rsid w:val="0045340D"/>
    <w:rsid w:val="00453957"/>
    <w:rsid w:val="00455879"/>
    <w:rsid w:val="004569BA"/>
    <w:rsid w:val="00457688"/>
    <w:rsid w:val="00460666"/>
    <w:rsid w:val="00463C75"/>
    <w:rsid w:val="0046453B"/>
    <w:rsid w:val="0046742F"/>
    <w:rsid w:val="0047619B"/>
    <w:rsid w:val="004809F1"/>
    <w:rsid w:val="0048259B"/>
    <w:rsid w:val="004836E8"/>
    <w:rsid w:val="00487C24"/>
    <w:rsid w:val="0049025B"/>
    <w:rsid w:val="004940B8"/>
    <w:rsid w:val="00494B60"/>
    <w:rsid w:val="004A7E38"/>
    <w:rsid w:val="004B2E71"/>
    <w:rsid w:val="004B3482"/>
    <w:rsid w:val="004C6E09"/>
    <w:rsid w:val="004C76F3"/>
    <w:rsid w:val="004D10B3"/>
    <w:rsid w:val="004D2592"/>
    <w:rsid w:val="004D3730"/>
    <w:rsid w:val="004D5875"/>
    <w:rsid w:val="004E0A8D"/>
    <w:rsid w:val="004E3F34"/>
    <w:rsid w:val="004E4F6E"/>
    <w:rsid w:val="004E50A8"/>
    <w:rsid w:val="004E5522"/>
    <w:rsid w:val="004F0D0D"/>
    <w:rsid w:val="004F14FB"/>
    <w:rsid w:val="004F5E39"/>
    <w:rsid w:val="00501A13"/>
    <w:rsid w:val="0050261B"/>
    <w:rsid w:val="005069DC"/>
    <w:rsid w:val="005112ED"/>
    <w:rsid w:val="0051152D"/>
    <w:rsid w:val="005123CD"/>
    <w:rsid w:val="0051267C"/>
    <w:rsid w:val="005164BC"/>
    <w:rsid w:val="00516EF6"/>
    <w:rsid w:val="00520960"/>
    <w:rsid w:val="005243EF"/>
    <w:rsid w:val="00524D88"/>
    <w:rsid w:val="00525DE4"/>
    <w:rsid w:val="0053023A"/>
    <w:rsid w:val="0053027B"/>
    <w:rsid w:val="0053045A"/>
    <w:rsid w:val="005319FA"/>
    <w:rsid w:val="005333A6"/>
    <w:rsid w:val="00533A6F"/>
    <w:rsid w:val="00533B07"/>
    <w:rsid w:val="00534986"/>
    <w:rsid w:val="0053527C"/>
    <w:rsid w:val="0054271C"/>
    <w:rsid w:val="00542785"/>
    <w:rsid w:val="00542AE6"/>
    <w:rsid w:val="00544711"/>
    <w:rsid w:val="0055634C"/>
    <w:rsid w:val="00556C51"/>
    <w:rsid w:val="0055795D"/>
    <w:rsid w:val="00560E79"/>
    <w:rsid w:val="00560F58"/>
    <w:rsid w:val="00570051"/>
    <w:rsid w:val="0057203D"/>
    <w:rsid w:val="0057262F"/>
    <w:rsid w:val="005729BE"/>
    <w:rsid w:val="00573840"/>
    <w:rsid w:val="00573996"/>
    <w:rsid w:val="0057422B"/>
    <w:rsid w:val="00574FB1"/>
    <w:rsid w:val="0057775E"/>
    <w:rsid w:val="0058094E"/>
    <w:rsid w:val="00580B6F"/>
    <w:rsid w:val="005823F9"/>
    <w:rsid w:val="0058769D"/>
    <w:rsid w:val="00591142"/>
    <w:rsid w:val="00593306"/>
    <w:rsid w:val="00593342"/>
    <w:rsid w:val="005954A2"/>
    <w:rsid w:val="00596471"/>
    <w:rsid w:val="005A26B6"/>
    <w:rsid w:val="005A43FA"/>
    <w:rsid w:val="005A635A"/>
    <w:rsid w:val="005A773C"/>
    <w:rsid w:val="005A7A98"/>
    <w:rsid w:val="005B101B"/>
    <w:rsid w:val="005B6D80"/>
    <w:rsid w:val="005C1716"/>
    <w:rsid w:val="005C28A5"/>
    <w:rsid w:val="005C5C90"/>
    <w:rsid w:val="005D1AC3"/>
    <w:rsid w:val="005D311C"/>
    <w:rsid w:val="005D3D94"/>
    <w:rsid w:val="005D6724"/>
    <w:rsid w:val="005E1313"/>
    <w:rsid w:val="005E356C"/>
    <w:rsid w:val="005F5E0C"/>
    <w:rsid w:val="005F715B"/>
    <w:rsid w:val="005F7E63"/>
    <w:rsid w:val="00603875"/>
    <w:rsid w:val="00615878"/>
    <w:rsid w:val="006164D1"/>
    <w:rsid w:val="00616C16"/>
    <w:rsid w:val="00622C6C"/>
    <w:rsid w:val="00623CC1"/>
    <w:rsid w:val="00631F04"/>
    <w:rsid w:val="006326D9"/>
    <w:rsid w:val="00642BAA"/>
    <w:rsid w:val="006469E9"/>
    <w:rsid w:val="0065529B"/>
    <w:rsid w:val="00655965"/>
    <w:rsid w:val="0066516E"/>
    <w:rsid w:val="00671465"/>
    <w:rsid w:val="00672568"/>
    <w:rsid w:val="0067402B"/>
    <w:rsid w:val="006776B1"/>
    <w:rsid w:val="0068169B"/>
    <w:rsid w:val="00683F0E"/>
    <w:rsid w:val="006859FD"/>
    <w:rsid w:val="006876BF"/>
    <w:rsid w:val="006A08AF"/>
    <w:rsid w:val="006B1A77"/>
    <w:rsid w:val="006B37C0"/>
    <w:rsid w:val="006B38BC"/>
    <w:rsid w:val="006C1885"/>
    <w:rsid w:val="006C6A11"/>
    <w:rsid w:val="006C6AAC"/>
    <w:rsid w:val="006C6C34"/>
    <w:rsid w:val="006D053D"/>
    <w:rsid w:val="006D067E"/>
    <w:rsid w:val="006D0BA2"/>
    <w:rsid w:val="006D3A66"/>
    <w:rsid w:val="006D4481"/>
    <w:rsid w:val="006D602B"/>
    <w:rsid w:val="006D729F"/>
    <w:rsid w:val="006E0F00"/>
    <w:rsid w:val="006E2AD2"/>
    <w:rsid w:val="006E56F0"/>
    <w:rsid w:val="006E66CA"/>
    <w:rsid w:val="006F015D"/>
    <w:rsid w:val="006F3150"/>
    <w:rsid w:val="006F5AEB"/>
    <w:rsid w:val="006F6008"/>
    <w:rsid w:val="006F677D"/>
    <w:rsid w:val="006F67A5"/>
    <w:rsid w:val="00700F3A"/>
    <w:rsid w:val="007047DF"/>
    <w:rsid w:val="00704865"/>
    <w:rsid w:val="0070564B"/>
    <w:rsid w:val="007073BD"/>
    <w:rsid w:val="00710595"/>
    <w:rsid w:val="007115A6"/>
    <w:rsid w:val="007147B0"/>
    <w:rsid w:val="0071518B"/>
    <w:rsid w:val="00724199"/>
    <w:rsid w:val="007241B5"/>
    <w:rsid w:val="0072484D"/>
    <w:rsid w:val="0072733C"/>
    <w:rsid w:val="00731266"/>
    <w:rsid w:val="00733884"/>
    <w:rsid w:val="00736540"/>
    <w:rsid w:val="00746F4D"/>
    <w:rsid w:val="007477C1"/>
    <w:rsid w:val="00751158"/>
    <w:rsid w:val="00752910"/>
    <w:rsid w:val="00754074"/>
    <w:rsid w:val="00760A0E"/>
    <w:rsid w:val="00762078"/>
    <w:rsid w:val="00764953"/>
    <w:rsid w:val="007653C3"/>
    <w:rsid w:val="00767C18"/>
    <w:rsid w:val="0077122D"/>
    <w:rsid w:val="00771AB2"/>
    <w:rsid w:val="00772262"/>
    <w:rsid w:val="007723AD"/>
    <w:rsid w:val="007762CE"/>
    <w:rsid w:val="00780AAC"/>
    <w:rsid w:val="007878E7"/>
    <w:rsid w:val="007914B7"/>
    <w:rsid w:val="0079399F"/>
    <w:rsid w:val="007957EF"/>
    <w:rsid w:val="007959E4"/>
    <w:rsid w:val="00795C70"/>
    <w:rsid w:val="00796FA6"/>
    <w:rsid w:val="00797626"/>
    <w:rsid w:val="00797AC5"/>
    <w:rsid w:val="007A0726"/>
    <w:rsid w:val="007A2A12"/>
    <w:rsid w:val="007A3C3C"/>
    <w:rsid w:val="007A6692"/>
    <w:rsid w:val="007A6CE0"/>
    <w:rsid w:val="007A7838"/>
    <w:rsid w:val="007B3DF0"/>
    <w:rsid w:val="007B6117"/>
    <w:rsid w:val="007B6F29"/>
    <w:rsid w:val="007C0186"/>
    <w:rsid w:val="007C11CE"/>
    <w:rsid w:val="007C2D1D"/>
    <w:rsid w:val="007C641F"/>
    <w:rsid w:val="007D0002"/>
    <w:rsid w:val="007D302B"/>
    <w:rsid w:val="007D3FD5"/>
    <w:rsid w:val="007D5E2E"/>
    <w:rsid w:val="007D71F4"/>
    <w:rsid w:val="007D7497"/>
    <w:rsid w:val="007D74CC"/>
    <w:rsid w:val="007D7EE6"/>
    <w:rsid w:val="007E190D"/>
    <w:rsid w:val="007E30F9"/>
    <w:rsid w:val="007E46CA"/>
    <w:rsid w:val="007E4B95"/>
    <w:rsid w:val="007F5E0E"/>
    <w:rsid w:val="007F6CBC"/>
    <w:rsid w:val="00801EE7"/>
    <w:rsid w:val="0080433B"/>
    <w:rsid w:val="0080564B"/>
    <w:rsid w:val="00812FF4"/>
    <w:rsid w:val="008162AD"/>
    <w:rsid w:val="00816465"/>
    <w:rsid w:val="00822718"/>
    <w:rsid w:val="00824A40"/>
    <w:rsid w:val="00830C5F"/>
    <w:rsid w:val="008367B8"/>
    <w:rsid w:val="0084345A"/>
    <w:rsid w:val="008447C5"/>
    <w:rsid w:val="00844BF4"/>
    <w:rsid w:val="0085049F"/>
    <w:rsid w:val="00853E2B"/>
    <w:rsid w:val="008543BF"/>
    <w:rsid w:val="00857DE1"/>
    <w:rsid w:val="008610FA"/>
    <w:rsid w:val="0086183B"/>
    <w:rsid w:val="00863C47"/>
    <w:rsid w:val="00863CEB"/>
    <w:rsid w:val="008645E3"/>
    <w:rsid w:val="00864B83"/>
    <w:rsid w:val="00867785"/>
    <w:rsid w:val="008709D1"/>
    <w:rsid w:val="008752F8"/>
    <w:rsid w:val="0087625E"/>
    <w:rsid w:val="00876766"/>
    <w:rsid w:val="008767C5"/>
    <w:rsid w:val="00883680"/>
    <w:rsid w:val="00890AD9"/>
    <w:rsid w:val="00890BFA"/>
    <w:rsid w:val="00890C98"/>
    <w:rsid w:val="00891A1B"/>
    <w:rsid w:val="008926C8"/>
    <w:rsid w:val="008949CE"/>
    <w:rsid w:val="00897349"/>
    <w:rsid w:val="008A2599"/>
    <w:rsid w:val="008A2A9A"/>
    <w:rsid w:val="008A2DC7"/>
    <w:rsid w:val="008B2492"/>
    <w:rsid w:val="008B2A3C"/>
    <w:rsid w:val="008B34BB"/>
    <w:rsid w:val="008B4C65"/>
    <w:rsid w:val="008B6E8A"/>
    <w:rsid w:val="008C18A8"/>
    <w:rsid w:val="008C2188"/>
    <w:rsid w:val="008C6D64"/>
    <w:rsid w:val="008E012E"/>
    <w:rsid w:val="008E0424"/>
    <w:rsid w:val="008E1DC5"/>
    <w:rsid w:val="008E376A"/>
    <w:rsid w:val="008E4863"/>
    <w:rsid w:val="008F0138"/>
    <w:rsid w:val="008F3B6D"/>
    <w:rsid w:val="008F43F8"/>
    <w:rsid w:val="008F4CEE"/>
    <w:rsid w:val="0090031B"/>
    <w:rsid w:val="00900F43"/>
    <w:rsid w:val="0090630B"/>
    <w:rsid w:val="009074C6"/>
    <w:rsid w:val="009105F3"/>
    <w:rsid w:val="009144D3"/>
    <w:rsid w:val="00915430"/>
    <w:rsid w:val="0091591A"/>
    <w:rsid w:val="009228C7"/>
    <w:rsid w:val="00924580"/>
    <w:rsid w:val="00925403"/>
    <w:rsid w:val="00927EC4"/>
    <w:rsid w:val="00931370"/>
    <w:rsid w:val="00932EEB"/>
    <w:rsid w:val="00940779"/>
    <w:rsid w:val="009450F1"/>
    <w:rsid w:val="009523B4"/>
    <w:rsid w:val="009560DC"/>
    <w:rsid w:val="0095697C"/>
    <w:rsid w:val="00961349"/>
    <w:rsid w:val="00962A4A"/>
    <w:rsid w:val="009639D5"/>
    <w:rsid w:val="009648F9"/>
    <w:rsid w:val="00967503"/>
    <w:rsid w:val="0097090C"/>
    <w:rsid w:val="00970FCF"/>
    <w:rsid w:val="009722A8"/>
    <w:rsid w:val="00973649"/>
    <w:rsid w:val="00973E71"/>
    <w:rsid w:val="009740C2"/>
    <w:rsid w:val="00975DCA"/>
    <w:rsid w:val="009778EA"/>
    <w:rsid w:val="009809F8"/>
    <w:rsid w:val="00980E70"/>
    <w:rsid w:val="00981219"/>
    <w:rsid w:val="0098446D"/>
    <w:rsid w:val="00984A68"/>
    <w:rsid w:val="0098636C"/>
    <w:rsid w:val="00987B1F"/>
    <w:rsid w:val="00992508"/>
    <w:rsid w:val="009A3A25"/>
    <w:rsid w:val="009A3BE2"/>
    <w:rsid w:val="009A50E4"/>
    <w:rsid w:val="009A5C2B"/>
    <w:rsid w:val="009A5EC7"/>
    <w:rsid w:val="009A6EF1"/>
    <w:rsid w:val="009A7C9B"/>
    <w:rsid w:val="009B0FEF"/>
    <w:rsid w:val="009B1C1D"/>
    <w:rsid w:val="009B3EAC"/>
    <w:rsid w:val="009B41DD"/>
    <w:rsid w:val="009B5D92"/>
    <w:rsid w:val="009C2ECB"/>
    <w:rsid w:val="009C3931"/>
    <w:rsid w:val="009C4015"/>
    <w:rsid w:val="009C4E7C"/>
    <w:rsid w:val="009C5DEF"/>
    <w:rsid w:val="009C67F0"/>
    <w:rsid w:val="009C7312"/>
    <w:rsid w:val="009C7E60"/>
    <w:rsid w:val="009D1DFE"/>
    <w:rsid w:val="009D2D53"/>
    <w:rsid w:val="009D3264"/>
    <w:rsid w:val="009D7CDC"/>
    <w:rsid w:val="009E6968"/>
    <w:rsid w:val="009F2BCB"/>
    <w:rsid w:val="00A0003A"/>
    <w:rsid w:val="00A02C2B"/>
    <w:rsid w:val="00A042A3"/>
    <w:rsid w:val="00A07077"/>
    <w:rsid w:val="00A16357"/>
    <w:rsid w:val="00A163EE"/>
    <w:rsid w:val="00A169D1"/>
    <w:rsid w:val="00A2058D"/>
    <w:rsid w:val="00A27ED2"/>
    <w:rsid w:val="00A27F7B"/>
    <w:rsid w:val="00A30961"/>
    <w:rsid w:val="00A310E1"/>
    <w:rsid w:val="00A414F2"/>
    <w:rsid w:val="00A4215D"/>
    <w:rsid w:val="00A51FC0"/>
    <w:rsid w:val="00A52105"/>
    <w:rsid w:val="00A57012"/>
    <w:rsid w:val="00A64E76"/>
    <w:rsid w:val="00A65EA3"/>
    <w:rsid w:val="00A67CCE"/>
    <w:rsid w:val="00A74EB3"/>
    <w:rsid w:val="00A7722D"/>
    <w:rsid w:val="00A80537"/>
    <w:rsid w:val="00A834B1"/>
    <w:rsid w:val="00A85CBB"/>
    <w:rsid w:val="00A919E9"/>
    <w:rsid w:val="00A91C4C"/>
    <w:rsid w:val="00A93716"/>
    <w:rsid w:val="00A94E01"/>
    <w:rsid w:val="00AA731E"/>
    <w:rsid w:val="00AB1353"/>
    <w:rsid w:val="00AB1730"/>
    <w:rsid w:val="00AB1BD6"/>
    <w:rsid w:val="00AB2928"/>
    <w:rsid w:val="00AC2967"/>
    <w:rsid w:val="00AC5CA3"/>
    <w:rsid w:val="00AC7046"/>
    <w:rsid w:val="00AE21A3"/>
    <w:rsid w:val="00AE7064"/>
    <w:rsid w:val="00AE748E"/>
    <w:rsid w:val="00AF010F"/>
    <w:rsid w:val="00AF0B4D"/>
    <w:rsid w:val="00AF26CC"/>
    <w:rsid w:val="00AF2D07"/>
    <w:rsid w:val="00AF4041"/>
    <w:rsid w:val="00AF4376"/>
    <w:rsid w:val="00AF671A"/>
    <w:rsid w:val="00AF6E0D"/>
    <w:rsid w:val="00AF7955"/>
    <w:rsid w:val="00B05B40"/>
    <w:rsid w:val="00B1547D"/>
    <w:rsid w:val="00B22963"/>
    <w:rsid w:val="00B2318D"/>
    <w:rsid w:val="00B24333"/>
    <w:rsid w:val="00B26EAD"/>
    <w:rsid w:val="00B35B6B"/>
    <w:rsid w:val="00B35D7F"/>
    <w:rsid w:val="00B4099E"/>
    <w:rsid w:val="00B415BD"/>
    <w:rsid w:val="00B41844"/>
    <w:rsid w:val="00B4539A"/>
    <w:rsid w:val="00B45E25"/>
    <w:rsid w:val="00B47A8D"/>
    <w:rsid w:val="00B53197"/>
    <w:rsid w:val="00B537CB"/>
    <w:rsid w:val="00B5540F"/>
    <w:rsid w:val="00B56641"/>
    <w:rsid w:val="00B60D4E"/>
    <w:rsid w:val="00B653BA"/>
    <w:rsid w:val="00B74363"/>
    <w:rsid w:val="00B746DD"/>
    <w:rsid w:val="00B74DF6"/>
    <w:rsid w:val="00B755FB"/>
    <w:rsid w:val="00B81E09"/>
    <w:rsid w:val="00B8720B"/>
    <w:rsid w:val="00B8757A"/>
    <w:rsid w:val="00B91A7F"/>
    <w:rsid w:val="00B9433F"/>
    <w:rsid w:val="00B962BA"/>
    <w:rsid w:val="00BA0687"/>
    <w:rsid w:val="00BA1E93"/>
    <w:rsid w:val="00BA2CB1"/>
    <w:rsid w:val="00BA398A"/>
    <w:rsid w:val="00BA767C"/>
    <w:rsid w:val="00BB1DFF"/>
    <w:rsid w:val="00BB2CB3"/>
    <w:rsid w:val="00BB479F"/>
    <w:rsid w:val="00BB4FDA"/>
    <w:rsid w:val="00BB5FFE"/>
    <w:rsid w:val="00BC1B4B"/>
    <w:rsid w:val="00BC68DE"/>
    <w:rsid w:val="00BD0229"/>
    <w:rsid w:val="00BD0CBE"/>
    <w:rsid w:val="00BD17BC"/>
    <w:rsid w:val="00BD2744"/>
    <w:rsid w:val="00BD2FCC"/>
    <w:rsid w:val="00BD390F"/>
    <w:rsid w:val="00BE29B4"/>
    <w:rsid w:val="00BE5400"/>
    <w:rsid w:val="00BF5093"/>
    <w:rsid w:val="00BF5237"/>
    <w:rsid w:val="00BF66F8"/>
    <w:rsid w:val="00BF7605"/>
    <w:rsid w:val="00C041C2"/>
    <w:rsid w:val="00C13C32"/>
    <w:rsid w:val="00C15756"/>
    <w:rsid w:val="00C15FB5"/>
    <w:rsid w:val="00C178E7"/>
    <w:rsid w:val="00C23B77"/>
    <w:rsid w:val="00C23F20"/>
    <w:rsid w:val="00C257D2"/>
    <w:rsid w:val="00C34A84"/>
    <w:rsid w:val="00C3636A"/>
    <w:rsid w:val="00C43A13"/>
    <w:rsid w:val="00C47BBF"/>
    <w:rsid w:val="00C50B8D"/>
    <w:rsid w:val="00C5398F"/>
    <w:rsid w:val="00C5580A"/>
    <w:rsid w:val="00C65B0E"/>
    <w:rsid w:val="00C66229"/>
    <w:rsid w:val="00C6665E"/>
    <w:rsid w:val="00C667D5"/>
    <w:rsid w:val="00C77FA1"/>
    <w:rsid w:val="00C80229"/>
    <w:rsid w:val="00C82D13"/>
    <w:rsid w:val="00C841BB"/>
    <w:rsid w:val="00C84627"/>
    <w:rsid w:val="00C85170"/>
    <w:rsid w:val="00C94300"/>
    <w:rsid w:val="00CA19AB"/>
    <w:rsid w:val="00CA53B5"/>
    <w:rsid w:val="00CA6805"/>
    <w:rsid w:val="00CC124C"/>
    <w:rsid w:val="00CC4A52"/>
    <w:rsid w:val="00CC59F2"/>
    <w:rsid w:val="00CC5C15"/>
    <w:rsid w:val="00CD01BF"/>
    <w:rsid w:val="00CD216F"/>
    <w:rsid w:val="00CD4549"/>
    <w:rsid w:val="00CD4811"/>
    <w:rsid w:val="00CD6DB6"/>
    <w:rsid w:val="00CD70B6"/>
    <w:rsid w:val="00CF21F0"/>
    <w:rsid w:val="00CF5150"/>
    <w:rsid w:val="00CF691C"/>
    <w:rsid w:val="00CF79AE"/>
    <w:rsid w:val="00D000D7"/>
    <w:rsid w:val="00D01EF3"/>
    <w:rsid w:val="00D02B4F"/>
    <w:rsid w:val="00D05B4E"/>
    <w:rsid w:val="00D1026E"/>
    <w:rsid w:val="00D1076D"/>
    <w:rsid w:val="00D12238"/>
    <w:rsid w:val="00D125EB"/>
    <w:rsid w:val="00D13850"/>
    <w:rsid w:val="00D14D6D"/>
    <w:rsid w:val="00D14E4B"/>
    <w:rsid w:val="00D15B3D"/>
    <w:rsid w:val="00D16DA7"/>
    <w:rsid w:val="00D1781A"/>
    <w:rsid w:val="00D23577"/>
    <w:rsid w:val="00D33219"/>
    <w:rsid w:val="00D34B9B"/>
    <w:rsid w:val="00D35FDE"/>
    <w:rsid w:val="00D3726F"/>
    <w:rsid w:val="00D41A84"/>
    <w:rsid w:val="00D43814"/>
    <w:rsid w:val="00D44746"/>
    <w:rsid w:val="00D51856"/>
    <w:rsid w:val="00D51E27"/>
    <w:rsid w:val="00D52DB6"/>
    <w:rsid w:val="00D530DD"/>
    <w:rsid w:val="00D539E3"/>
    <w:rsid w:val="00D5463C"/>
    <w:rsid w:val="00D60684"/>
    <w:rsid w:val="00D6110C"/>
    <w:rsid w:val="00D65660"/>
    <w:rsid w:val="00D70BE8"/>
    <w:rsid w:val="00D814F3"/>
    <w:rsid w:val="00D827C9"/>
    <w:rsid w:val="00D863A5"/>
    <w:rsid w:val="00D86A8F"/>
    <w:rsid w:val="00D86BF3"/>
    <w:rsid w:val="00D87320"/>
    <w:rsid w:val="00D87518"/>
    <w:rsid w:val="00D9259B"/>
    <w:rsid w:val="00DA13B8"/>
    <w:rsid w:val="00DA1696"/>
    <w:rsid w:val="00DB16B6"/>
    <w:rsid w:val="00DB59F8"/>
    <w:rsid w:val="00DC0A1A"/>
    <w:rsid w:val="00DC1E5E"/>
    <w:rsid w:val="00DC1FBD"/>
    <w:rsid w:val="00DC2DEE"/>
    <w:rsid w:val="00DC4245"/>
    <w:rsid w:val="00DC5C1F"/>
    <w:rsid w:val="00DC683B"/>
    <w:rsid w:val="00DD1943"/>
    <w:rsid w:val="00DD79D3"/>
    <w:rsid w:val="00DE2C0E"/>
    <w:rsid w:val="00DE34E3"/>
    <w:rsid w:val="00DE4264"/>
    <w:rsid w:val="00DE775B"/>
    <w:rsid w:val="00DF0C08"/>
    <w:rsid w:val="00DF2E6D"/>
    <w:rsid w:val="00DF4C42"/>
    <w:rsid w:val="00E00825"/>
    <w:rsid w:val="00E0651A"/>
    <w:rsid w:val="00E12012"/>
    <w:rsid w:val="00E128CD"/>
    <w:rsid w:val="00E21ED0"/>
    <w:rsid w:val="00E236A4"/>
    <w:rsid w:val="00E3364C"/>
    <w:rsid w:val="00E359B2"/>
    <w:rsid w:val="00E42B63"/>
    <w:rsid w:val="00E43344"/>
    <w:rsid w:val="00E43918"/>
    <w:rsid w:val="00E44091"/>
    <w:rsid w:val="00E5655F"/>
    <w:rsid w:val="00E56C07"/>
    <w:rsid w:val="00E63066"/>
    <w:rsid w:val="00E6435E"/>
    <w:rsid w:val="00E726C3"/>
    <w:rsid w:val="00E75C01"/>
    <w:rsid w:val="00E75CC6"/>
    <w:rsid w:val="00E7669F"/>
    <w:rsid w:val="00E77300"/>
    <w:rsid w:val="00E846D6"/>
    <w:rsid w:val="00E87FA8"/>
    <w:rsid w:val="00E93246"/>
    <w:rsid w:val="00E95993"/>
    <w:rsid w:val="00E97579"/>
    <w:rsid w:val="00E97998"/>
    <w:rsid w:val="00EA1600"/>
    <w:rsid w:val="00EA4D5D"/>
    <w:rsid w:val="00EA5A30"/>
    <w:rsid w:val="00EA713A"/>
    <w:rsid w:val="00EB4319"/>
    <w:rsid w:val="00EB75B0"/>
    <w:rsid w:val="00EB7818"/>
    <w:rsid w:val="00EC2A16"/>
    <w:rsid w:val="00EC3CE1"/>
    <w:rsid w:val="00EC7F70"/>
    <w:rsid w:val="00ED0A88"/>
    <w:rsid w:val="00ED1423"/>
    <w:rsid w:val="00ED1863"/>
    <w:rsid w:val="00ED3E8A"/>
    <w:rsid w:val="00EE06FB"/>
    <w:rsid w:val="00EE26D6"/>
    <w:rsid w:val="00EE61EB"/>
    <w:rsid w:val="00EF11A7"/>
    <w:rsid w:val="00EF23E5"/>
    <w:rsid w:val="00EF2D63"/>
    <w:rsid w:val="00EF4F3C"/>
    <w:rsid w:val="00EF5292"/>
    <w:rsid w:val="00EF7C2D"/>
    <w:rsid w:val="00F04D8A"/>
    <w:rsid w:val="00F05B2F"/>
    <w:rsid w:val="00F07E0F"/>
    <w:rsid w:val="00F10585"/>
    <w:rsid w:val="00F106C7"/>
    <w:rsid w:val="00F1280C"/>
    <w:rsid w:val="00F17084"/>
    <w:rsid w:val="00F20A5A"/>
    <w:rsid w:val="00F219FF"/>
    <w:rsid w:val="00F27612"/>
    <w:rsid w:val="00F30348"/>
    <w:rsid w:val="00F31E37"/>
    <w:rsid w:val="00F33542"/>
    <w:rsid w:val="00F33C18"/>
    <w:rsid w:val="00F33D56"/>
    <w:rsid w:val="00F34550"/>
    <w:rsid w:val="00F34A08"/>
    <w:rsid w:val="00F36C7E"/>
    <w:rsid w:val="00F37746"/>
    <w:rsid w:val="00F4102C"/>
    <w:rsid w:val="00F42E0D"/>
    <w:rsid w:val="00F455FD"/>
    <w:rsid w:val="00F506BC"/>
    <w:rsid w:val="00F517F1"/>
    <w:rsid w:val="00F5356C"/>
    <w:rsid w:val="00F549D1"/>
    <w:rsid w:val="00F56FCD"/>
    <w:rsid w:val="00F57139"/>
    <w:rsid w:val="00F60EB5"/>
    <w:rsid w:val="00F733EA"/>
    <w:rsid w:val="00F73657"/>
    <w:rsid w:val="00F74C5B"/>
    <w:rsid w:val="00F76B5E"/>
    <w:rsid w:val="00F77946"/>
    <w:rsid w:val="00F9061E"/>
    <w:rsid w:val="00F9090F"/>
    <w:rsid w:val="00F93316"/>
    <w:rsid w:val="00F942BC"/>
    <w:rsid w:val="00FA36B7"/>
    <w:rsid w:val="00FA48EF"/>
    <w:rsid w:val="00FA4F1A"/>
    <w:rsid w:val="00FB20E5"/>
    <w:rsid w:val="00FB2B7C"/>
    <w:rsid w:val="00FB3F25"/>
    <w:rsid w:val="00FC261A"/>
    <w:rsid w:val="00FC5835"/>
    <w:rsid w:val="00FD0178"/>
    <w:rsid w:val="00FD5137"/>
    <w:rsid w:val="00FE0AE3"/>
    <w:rsid w:val="00FE3201"/>
    <w:rsid w:val="00FE3421"/>
    <w:rsid w:val="00FE4891"/>
    <w:rsid w:val="00FE60A9"/>
    <w:rsid w:val="00FF1C07"/>
    <w:rsid w:val="00FF2448"/>
    <w:rsid w:val="00FF45CD"/>
    <w:rsid w:val="00FF51FA"/>
    <w:rsid w:val="00FF521F"/>
    <w:rsid w:val="00FF71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167778"/>
  <w15:docId w15:val="{68F47573-15EE-4056-A8C2-22886C056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23577"/>
    <w:pPr>
      <w:spacing w:after="120"/>
    </w:pPr>
    <w:rPr>
      <w:rFonts w:ascii="Arial" w:eastAsia="Calibri" w:hAnsi="Arial"/>
      <w:sz w:val="22"/>
    </w:rPr>
  </w:style>
  <w:style w:type="paragraph" w:styleId="Nadpis1">
    <w:name w:val="heading 1"/>
    <w:basedOn w:val="Normln"/>
    <w:next w:val="Normln"/>
    <w:link w:val="Nadpis1Char"/>
    <w:qFormat/>
    <w:rsid w:val="00FF1C07"/>
    <w:pPr>
      <w:keepNext/>
      <w:numPr>
        <w:numId w:val="1"/>
      </w:numPr>
      <w:jc w:val="center"/>
      <w:outlineLvl w:val="0"/>
    </w:pPr>
    <w:rPr>
      <w:b/>
      <w:sz w:val="24"/>
    </w:rPr>
  </w:style>
  <w:style w:type="paragraph" w:styleId="Nadpis2">
    <w:name w:val="heading 2"/>
    <w:basedOn w:val="Normln"/>
    <w:next w:val="Normln"/>
    <w:qFormat/>
    <w:rsid w:val="007762CE"/>
    <w:pPr>
      <w:keepNext/>
      <w:numPr>
        <w:ilvl w:val="1"/>
        <w:numId w:val="1"/>
      </w:numPr>
      <w:spacing w:before="240" w:after="60"/>
      <w:outlineLvl w:val="1"/>
    </w:pPr>
    <w:rPr>
      <w:b/>
      <w:i/>
    </w:rPr>
  </w:style>
  <w:style w:type="paragraph" w:styleId="Nadpis3">
    <w:name w:val="heading 3"/>
    <w:basedOn w:val="Normln"/>
    <w:next w:val="Normln"/>
    <w:qFormat/>
    <w:rsid w:val="007762CE"/>
    <w:pPr>
      <w:keepNext/>
      <w:numPr>
        <w:ilvl w:val="2"/>
        <w:numId w:val="1"/>
      </w:numPr>
      <w:spacing w:before="240" w:after="60"/>
      <w:outlineLvl w:val="2"/>
    </w:pPr>
  </w:style>
  <w:style w:type="paragraph" w:styleId="Nadpis4">
    <w:name w:val="heading 4"/>
    <w:basedOn w:val="Normln"/>
    <w:next w:val="Normln"/>
    <w:qFormat/>
    <w:rsid w:val="007762CE"/>
    <w:pPr>
      <w:keepNext/>
      <w:numPr>
        <w:ilvl w:val="3"/>
        <w:numId w:val="1"/>
      </w:numPr>
      <w:spacing w:before="240" w:after="60"/>
      <w:outlineLvl w:val="3"/>
    </w:pPr>
    <w:rPr>
      <w:b/>
    </w:rPr>
  </w:style>
  <w:style w:type="paragraph" w:styleId="Nadpis5">
    <w:name w:val="heading 5"/>
    <w:basedOn w:val="Normln"/>
    <w:next w:val="Normln"/>
    <w:qFormat/>
    <w:rsid w:val="007762CE"/>
    <w:pPr>
      <w:numPr>
        <w:ilvl w:val="4"/>
        <w:numId w:val="1"/>
      </w:numPr>
      <w:spacing w:before="240" w:after="60"/>
      <w:outlineLvl w:val="4"/>
    </w:pPr>
    <w:rPr>
      <w:rFonts w:ascii="Times New Roman" w:hAnsi="Times New Roman"/>
    </w:rPr>
  </w:style>
  <w:style w:type="paragraph" w:styleId="Nadpis6">
    <w:name w:val="heading 6"/>
    <w:basedOn w:val="Normln"/>
    <w:next w:val="Normln"/>
    <w:qFormat/>
    <w:rsid w:val="007762CE"/>
    <w:pPr>
      <w:numPr>
        <w:ilvl w:val="5"/>
        <w:numId w:val="1"/>
      </w:numPr>
      <w:spacing w:before="240" w:after="60"/>
      <w:outlineLvl w:val="5"/>
    </w:pPr>
    <w:rPr>
      <w:rFonts w:ascii="Times New Roman" w:hAnsi="Times New Roman"/>
      <w:i/>
    </w:rPr>
  </w:style>
  <w:style w:type="paragraph" w:styleId="Nadpis7">
    <w:name w:val="heading 7"/>
    <w:basedOn w:val="Normln"/>
    <w:next w:val="Normln"/>
    <w:qFormat/>
    <w:rsid w:val="007762CE"/>
    <w:pPr>
      <w:numPr>
        <w:ilvl w:val="6"/>
        <w:numId w:val="1"/>
      </w:numPr>
      <w:spacing w:before="240" w:after="60"/>
      <w:outlineLvl w:val="6"/>
    </w:pPr>
    <w:rPr>
      <w:sz w:val="20"/>
    </w:rPr>
  </w:style>
  <w:style w:type="paragraph" w:styleId="Nadpis8">
    <w:name w:val="heading 8"/>
    <w:basedOn w:val="Normln"/>
    <w:next w:val="Normln"/>
    <w:qFormat/>
    <w:rsid w:val="007762CE"/>
    <w:pPr>
      <w:numPr>
        <w:ilvl w:val="7"/>
        <w:numId w:val="1"/>
      </w:numPr>
      <w:spacing w:before="240" w:after="60"/>
      <w:outlineLvl w:val="7"/>
    </w:pPr>
    <w:rPr>
      <w:i/>
      <w:sz w:val="20"/>
    </w:rPr>
  </w:style>
  <w:style w:type="paragraph" w:styleId="Nadpis9">
    <w:name w:val="heading 9"/>
    <w:basedOn w:val="Normln"/>
    <w:next w:val="Normln"/>
    <w:qFormat/>
    <w:rsid w:val="007762CE"/>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7762CE"/>
    <w:pPr>
      <w:jc w:val="both"/>
    </w:pPr>
    <w:rPr>
      <w:rFonts w:ascii="Times New Roman" w:hAnsi="Times New Roman"/>
      <w:sz w:val="20"/>
    </w:rPr>
  </w:style>
  <w:style w:type="paragraph" w:styleId="Zkladntextodsazen2">
    <w:name w:val="Body Text Indent 2"/>
    <w:basedOn w:val="Normln"/>
    <w:rsid w:val="007762CE"/>
    <w:pPr>
      <w:ind w:left="426" w:hanging="426"/>
      <w:jc w:val="both"/>
    </w:pPr>
    <w:rPr>
      <w:rFonts w:ascii="Garamond" w:hAnsi="Garamond"/>
    </w:rPr>
  </w:style>
  <w:style w:type="paragraph" w:styleId="Zkladntext2">
    <w:name w:val="Body Text 2"/>
    <w:basedOn w:val="Normln"/>
    <w:rsid w:val="007762CE"/>
    <w:pPr>
      <w:jc w:val="both"/>
    </w:pPr>
    <w:rPr>
      <w:rFonts w:ascii="Garamond" w:hAnsi="Garamond"/>
    </w:rPr>
  </w:style>
  <w:style w:type="paragraph" w:styleId="Zkladntextodsazen">
    <w:name w:val="Body Text Indent"/>
    <w:basedOn w:val="Normln"/>
    <w:rsid w:val="007762CE"/>
    <w:pPr>
      <w:ind w:left="426" w:hanging="426"/>
      <w:jc w:val="both"/>
    </w:pPr>
    <w:rPr>
      <w:rFonts w:ascii="Times New Roman" w:hAnsi="Times New Roman"/>
      <w:sz w:val="20"/>
    </w:rPr>
  </w:style>
  <w:style w:type="paragraph" w:styleId="Zhlav">
    <w:name w:val="header"/>
    <w:basedOn w:val="Normln"/>
    <w:rsid w:val="007762CE"/>
    <w:pPr>
      <w:tabs>
        <w:tab w:val="center" w:pos="4536"/>
        <w:tab w:val="right" w:pos="9072"/>
      </w:tabs>
    </w:pPr>
    <w:rPr>
      <w:rFonts w:ascii="Times New Roman" w:hAnsi="Times New Roman"/>
      <w:sz w:val="20"/>
    </w:rPr>
  </w:style>
  <w:style w:type="paragraph" w:styleId="Prosttext">
    <w:name w:val="Plain Text"/>
    <w:basedOn w:val="Normln"/>
    <w:rsid w:val="007762CE"/>
    <w:rPr>
      <w:rFonts w:ascii="Courier New" w:hAnsi="Courier New"/>
      <w:sz w:val="20"/>
    </w:rPr>
  </w:style>
  <w:style w:type="character" w:styleId="Odkaznakoment">
    <w:name w:val="annotation reference"/>
    <w:semiHidden/>
    <w:unhideWhenUsed/>
    <w:rsid w:val="007762CE"/>
    <w:rPr>
      <w:sz w:val="16"/>
      <w:szCs w:val="16"/>
    </w:rPr>
  </w:style>
  <w:style w:type="paragraph" w:styleId="Textkomente">
    <w:name w:val="annotation text"/>
    <w:basedOn w:val="Normln"/>
    <w:link w:val="TextkomenteChar"/>
    <w:semiHidden/>
    <w:unhideWhenUsed/>
    <w:rsid w:val="007762CE"/>
    <w:rPr>
      <w:sz w:val="20"/>
    </w:rPr>
  </w:style>
  <w:style w:type="paragraph" w:styleId="Zkladntext3">
    <w:name w:val="Body Text 3"/>
    <w:basedOn w:val="Normln"/>
    <w:rsid w:val="007762CE"/>
    <w:pPr>
      <w:jc w:val="both"/>
    </w:pPr>
    <w:rPr>
      <w:rFonts w:ascii="Bookman Old Style" w:hAnsi="Bookman Old Style"/>
      <w:b/>
      <w:bCs/>
      <w:sz w:val="20"/>
    </w:rPr>
  </w:style>
  <w:style w:type="paragraph" w:styleId="Zpat">
    <w:name w:val="footer"/>
    <w:basedOn w:val="Normln"/>
    <w:link w:val="ZpatChar"/>
    <w:uiPriority w:val="99"/>
    <w:rsid w:val="007762CE"/>
    <w:pPr>
      <w:tabs>
        <w:tab w:val="center" w:pos="4536"/>
        <w:tab w:val="right" w:pos="9072"/>
      </w:tabs>
    </w:pPr>
  </w:style>
  <w:style w:type="character" w:styleId="slostrnky">
    <w:name w:val="page number"/>
    <w:basedOn w:val="Standardnpsmoodstavce"/>
    <w:rsid w:val="007762CE"/>
  </w:style>
  <w:style w:type="paragraph" w:styleId="Textbubliny">
    <w:name w:val="Balloon Text"/>
    <w:basedOn w:val="Normln"/>
    <w:semiHidden/>
    <w:rsid w:val="007762CE"/>
    <w:rPr>
      <w:rFonts w:ascii="Tahoma" w:hAnsi="Tahoma" w:cs="Tahoma"/>
      <w:sz w:val="16"/>
      <w:szCs w:val="16"/>
    </w:rPr>
  </w:style>
  <w:style w:type="paragraph" w:customStyle="1" w:styleId="standard">
    <w:name w:val="standard"/>
    <w:rsid w:val="00DB59F8"/>
    <w:pPr>
      <w:widowControl w:val="0"/>
      <w:suppressAutoHyphens/>
    </w:pPr>
    <w:rPr>
      <w:sz w:val="24"/>
      <w:lang w:eastAsia="ar-SA"/>
    </w:rPr>
  </w:style>
  <w:style w:type="paragraph" w:styleId="Odstavecseseznamem">
    <w:name w:val="List Paragraph"/>
    <w:basedOn w:val="Normln"/>
    <w:uiPriority w:val="99"/>
    <w:qFormat/>
    <w:rsid w:val="00864B83"/>
    <w:pPr>
      <w:ind w:left="708"/>
    </w:pPr>
  </w:style>
  <w:style w:type="character" w:customStyle="1" w:styleId="StylTahoma10b">
    <w:name w:val="Styl Tahoma 10 b."/>
    <w:rsid w:val="00962A4A"/>
    <w:rPr>
      <w:rFonts w:ascii="Tahoma" w:hAnsi="Tahoma"/>
      <w:sz w:val="20"/>
    </w:rPr>
  </w:style>
  <w:style w:type="paragraph" w:styleId="Pedmtkomente">
    <w:name w:val="annotation subject"/>
    <w:basedOn w:val="Textkomente"/>
    <w:next w:val="Textkomente"/>
    <w:semiHidden/>
    <w:rsid w:val="00F31E37"/>
    <w:rPr>
      <w:b/>
      <w:bCs/>
    </w:rPr>
  </w:style>
  <w:style w:type="paragraph" w:customStyle="1" w:styleId="WW-Textvbloku">
    <w:name w:val="WW-Text v bloku"/>
    <w:basedOn w:val="Normln"/>
    <w:rsid w:val="009105F3"/>
    <w:pPr>
      <w:widowControl w:val="0"/>
      <w:tabs>
        <w:tab w:val="left" w:pos="90"/>
        <w:tab w:val="left" w:pos="1152"/>
        <w:tab w:val="left" w:pos="2304"/>
        <w:tab w:val="left" w:pos="3456"/>
        <w:tab w:val="left" w:pos="4608"/>
        <w:tab w:val="left" w:pos="5760"/>
        <w:tab w:val="left" w:pos="6912"/>
        <w:tab w:val="left" w:pos="8064"/>
        <w:tab w:val="left" w:pos="9216"/>
      </w:tabs>
      <w:suppressAutoHyphens/>
      <w:ind w:left="180" w:right="144" w:hanging="180"/>
      <w:jc w:val="both"/>
    </w:pPr>
    <w:rPr>
      <w:rFonts w:ascii="Times New Roman" w:eastAsia="Times New Roman" w:hAnsi="Times New Roman"/>
      <w:lang w:val="en-US"/>
    </w:rPr>
  </w:style>
  <w:style w:type="table" w:styleId="Mkatabulky">
    <w:name w:val="Table Grid"/>
    <w:basedOn w:val="Normlntabulka"/>
    <w:rsid w:val="00CF69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uiPriority w:val="99"/>
    <w:rsid w:val="009A7C9B"/>
    <w:rPr>
      <w:rFonts w:ascii="Arial" w:eastAsia="Calibri" w:hAnsi="Arial"/>
      <w:sz w:val="24"/>
    </w:rPr>
  </w:style>
  <w:style w:type="character" w:customStyle="1" w:styleId="ZkladntextChar">
    <w:name w:val="Základní text Char"/>
    <w:basedOn w:val="Standardnpsmoodstavce"/>
    <w:link w:val="Zkladntext"/>
    <w:rsid w:val="00A2058D"/>
    <w:rPr>
      <w:rFonts w:eastAsia="Calibri"/>
    </w:rPr>
  </w:style>
  <w:style w:type="character" w:customStyle="1" w:styleId="FontStyle30">
    <w:name w:val="Font Style30"/>
    <w:basedOn w:val="Standardnpsmoodstavce"/>
    <w:uiPriority w:val="99"/>
    <w:rsid w:val="0084345A"/>
    <w:rPr>
      <w:rFonts w:ascii="Arial" w:hAnsi="Arial" w:cs="Arial" w:hint="default"/>
    </w:rPr>
  </w:style>
  <w:style w:type="character" w:customStyle="1" w:styleId="Nadpis1Char">
    <w:name w:val="Nadpis 1 Char"/>
    <w:basedOn w:val="Standardnpsmoodstavce"/>
    <w:link w:val="Nadpis1"/>
    <w:locked/>
    <w:rsid w:val="00FF1C07"/>
    <w:rPr>
      <w:rFonts w:ascii="Arial" w:eastAsia="Calibri" w:hAnsi="Arial"/>
      <w:b/>
      <w:sz w:val="24"/>
    </w:rPr>
  </w:style>
  <w:style w:type="character" w:styleId="Hypertextovodkaz">
    <w:name w:val="Hyperlink"/>
    <w:basedOn w:val="Standardnpsmoodstavce"/>
    <w:uiPriority w:val="99"/>
    <w:unhideWhenUsed/>
    <w:rsid w:val="00380529"/>
    <w:rPr>
      <w:color w:val="0000FF" w:themeColor="hyperlink"/>
      <w:u w:val="single"/>
    </w:rPr>
  </w:style>
  <w:style w:type="paragraph" w:styleId="Normlnweb">
    <w:name w:val="Normal (Web)"/>
    <w:basedOn w:val="Normln"/>
    <w:uiPriority w:val="99"/>
    <w:semiHidden/>
    <w:unhideWhenUsed/>
    <w:rsid w:val="00A7722D"/>
    <w:pPr>
      <w:spacing w:before="100" w:beforeAutospacing="1" w:after="119"/>
    </w:pPr>
    <w:rPr>
      <w:rFonts w:ascii="Times New Roman" w:eastAsia="Times New Roman" w:hAnsi="Times New Roman"/>
      <w:szCs w:val="24"/>
    </w:rPr>
  </w:style>
  <w:style w:type="paragraph" w:customStyle="1" w:styleId="sdfootnote">
    <w:name w:val="sdfootnote"/>
    <w:basedOn w:val="Normln"/>
    <w:rsid w:val="00A7722D"/>
    <w:pPr>
      <w:spacing w:before="100" w:beforeAutospacing="1"/>
    </w:pPr>
    <w:rPr>
      <w:rFonts w:ascii="Times New Roman" w:eastAsia="Times New Roman" w:hAnsi="Times New Roman"/>
      <w:szCs w:val="24"/>
    </w:rPr>
  </w:style>
  <w:style w:type="paragraph" w:styleId="Revize">
    <w:name w:val="Revision"/>
    <w:hidden/>
    <w:uiPriority w:val="99"/>
    <w:semiHidden/>
    <w:rsid w:val="00FE3201"/>
    <w:rPr>
      <w:rFonts w:ascii="Arial" w:eastAsia="Calibri" w:hAnsi="Arial"/>
      <w:sz w:val="22"/>
    </w:rPr>
  </w:style>
  <w:style w:type="character" w:customStyle="1" w:styleId="TextkomenteChar">
    <w:name w:val="Text komentáře Char"/>
    <w:basedOn w:val="Standardnpsmoodstavce"/>
    <w:link w:val="Textkomente"/>
    <w:semiHidden/>
    <w:rsid w:val="00771AB2"/>
    <w:rPr>
      <w:rFonts w:ascii="Arial" w:eastAsia="Calibri" w:hAnsi="Arial"/>
    </w:rPr>
  </w:style>
  <w:style w:type="character" w:customStyle="1" w:styleId="Internetovodkaz">
    <w:name w:val="Internetový odkaz"/>
    <w:basedOn w:val="Standardnpsmoodstavce"/>
    <w:rsid w:val="00F5356C"/>
    <w:rPr>
      <w:color w:val="0000FF"/>
      <w:u w:val="single"/>
    </w:rPr>
  </w:style>
  <w:style w:type="character" w:customStyle="1" w:styleId="WW8Num1z0">
    <w:name w:val="WW8Num1z0"/>
    <w:rsid w:val="002E39A1"/>
    <w:rPr>
      <w:rFonts w:ascii="StarSymbol" w:hAnsi="StarSymbol" w:cs="StarSymbol"/>
      <w:sz w:val="18"/>
      <w:szCs w:val="18"/>
    </w:rPr>
  </w:style>
  <w:style w:type="character" w:styleId="Zstupntext">
    <w:name w:val="Placeholder Text"/>
    <w:basedOn w:val="Standardnpsmoodstavce"/>
    <w:uiPriority w:val="99"/>
    <w:semiHidden/>
    <w:rsid w:val="00D41A8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3606">
      <w:bodyDiv w:val="1"/>
      <w:marLeft w:val="0"/>
      <w:marRight w:val="0"/>
      <w:marTop w:val="0"/>
      <w:marBottom w:val="0"/>
      <w:divBdr>
        <w:top w:val="none" w:sz="0" w:space="0" w:color="auto"/>
        <w:left w:val="none" w:sz="0" w:space="0" w:color="auto"/>
        <w:bottom w:val="none" w:sz="0" w:space="0" w:color="auto"/>
        <w:right w:val="none" w:sz="0" w:space="0" w:color="auto"/>
      </w:divBdr>
    </w:div>
    <w:div w:id="653611212">
      <w:bodyDiv w:val="1"/>
      <w:marLeft w:val="0"/>
      <w:marRight w:val="0"/>
      <w:marTop w:val="0"/>
      <w:marBottom w:val="0"/>
      <w:divBdr>
        <w:top w:val="none" w:sz="0" w:space="0" w:color="auto"/>
        <w:left w:val="none" w:sz="0" w:space="0" w:color="auto"/>
        <w:bottom w:val="none" w:sz="0" w:space="0" w:color="auto"/>
        <w:right w:val="none" w:sz="0" w:space="0" w:color="auto"/>
      </w:divBdr>
    </w:div>
    <w:div w:id="733042362">
      <w:bodyDiv w:val="1"/>
      <w:marLeft w:val="0"/>
      <w:marRight w:val="0"/>
      <w:marTop w:val="0"/>
      <w:marBottom w:val="0"/>
      <w:divBdr>
        <w:top w:val="none" w:sz="0" w:space="0" w:color="auto"/>
        <w:left w:val="none" w:sz="0" w:space="0" w:color="auto"/>
        <w:bottom w:val="none" w:sz="0" w:space="0" w:color="auto"/>
        <w:right w:val="none" w:sz="0" w:space="0" w:color="auto"/>
      </w:divBdr>
    </w:div>
    <w:div w:id="1867792953">
      <w:bodyDiv w:val="1"/>
      <w:marLeft w:val="0"/>
      <w:marRight w:val="0"/>
      <w:marTop w:val="0"/>
      <w:marBottom w:val="0"/>
      <w:divBdr>
        <w:top w:val="none" w:sz="0" w:space="0" w:color="auto"/>
        <w:left w:val="none" w:sz="0" w:space="0" w:color="auto"/>
        <w:bottom w:val="none" w:sz="0" w:space="0" w:color="auto"/>
        <w:right w:val="none" w:sz="0" w:space="0" w:color="auto"/>
      </w:divBdr>
    </w:div>
    <w:div w:id="1897812320">
      <w:bodyDiv w:val="1"/>
      <w:marLeft w:val="0"/>
      <w:marRight w:val="0"/>
      <w:marTop w:val="0"/>
      <w:marBottom w:val="0"/>
      <w:divBdr>
        <w:top w:val="none" w:sz="0" w:space="0" w:color="auto"/>
        <w:left w:val="none" w:sz="0" w:space="0" w:color="auto"/>
        <w:bottom w:val="none" w:sz="0" w:space="0" w:color="auto"/>
        <w:right w:val="none" w:sz="0" w:space="0" w:color="auto"/>
      </w:divBdr>
    </w:div>
    <w:div w:id="2033263130">
      <w:bodyDiv w:val="1"/>
      <w:marLeft w:val="0"/>
      <w:marRight w:val="0"/>
      <w:marTop w:val="0"/>
      <w:marBottom w:val="0"/>
      <w:divBdr>
        <w:top w:val="none" w:sz="0" w:space="0" w:color="auto"/>
        <w:left w:val="none" w:sz="0" w:space="0" w:color="auto"/>
        <w:bottom w:val="none" w:sz="0" w:space="0" w:color="auto"/>
        <w:right w:val="none" w:sz="0" w:space="0" w:color="auto"/>
      </w:divBdr>
    </w:div>
    <w:div w:id="2111506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Obecné"/>
          <w:gallery w:val="placeholder"/>
        </w:category>
        <w:types>
          <w:type w:val="bbPlcHdr"/>
        </w:types>
        <w:behaviors>
          <w:behavior w:val="content"/>
        </w:behaviors>
        <w:guid w:val="{7E2624A5-9A7E-4B93-8706-6674F4CEC710}"/>
      </w:docPartPr>
      <w:docPartBody>
        <w:p w:rsidR="000D6477" w:rsidRDefault="00EA2E01">
          <w:r w:rsidRPr="006D0632">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tarSymbol">
    <w:altName w:val="Segoe UI Symbol"/>
    <w:charset w:val="EE"/>
    <w:family w:val="auto"/>
    <w:pitch w:val="default"/>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E01"/>
    <w:rsid w:val="000D6477"/>
    <w:rsid w:val="009C4303"/>
    <w:rsid w:val="00D3131D"/>
    <w:rsid w:val="00EA2E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A2E0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FD598D-4AE3-4543-A8AE-1723D7DFF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4450</Words>
  <Characters>26261</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30650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AK Tomášek a Kolář</dc:creator>
  <cp:lastModifiedBy>Jarošová Jitka</cp:lastModifiedBy>
  <cp:revision>17</cp:revision>
  <cp:lastPrinted>2019-03-20T06:40:00Z</cp:lastPrinted>
  <dcterms:created xsi:type="dcterms:W3CDTF">2019-03-18T07:28:00Z</dcterms:created>
  <dcterms:modified xsi:type="dcterms:W3CDTF">2019-09-04T12:07:00Z</dcterms:modified>
</cp:coreProperties>
</file>